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F7D3D0B" w14:textId="77777777" w:rsidR="003B3C0B" w:rsidRPr="00751EC4" w:rsidRDefault="003B3C0B" w:rsidP="003B3C0B">
      <w:pPr>
        <w:widowControl w:val="0"/>
        <w:ind w:left="-720" w:hanging="4"/>
        <w:rPr>
          <w:rStyle w:val="Emphasis"/>
        </w:rPr>
      </w:pPr>
    </w:p>
    <w:tbl>
      <w:tblPr>
        <w:tblW w:w="10170" w:type="dxa"/>
        <w:tblInd w:w="-612" w:type="dxa"/>
        <w:tblLayout w:type="fixed"/>
        <w:tblLook w:val="0000" w:firstRow="0" w:lastRow="0" w:firstColumn="0" w:lastColumn="0" w:noHBand="0" w:noVBand="0"/>
      </w:tblPr>
      <w:tblGrid>
        <w:gridCol w:w="4770"/>
        <w:gridCol w:w="2895"/>
        <w:gridCol w:w="2505"/>
      </w:tblGrid>
      <w:tr w:rsidR="003B3C0B" w:rsidRPr="00114412" w14:paraId="2E34EB9A" w14:textId="77777777" w:rsidTr="00D662AB">
        <w:trPr>
          <w:cantSplit/>
          <w:trHeight w:hRule="exact" w:val="260"/>
        </w:trPr>
        <w:tc>
          <w:tcPr>
            <w:tcW w:w="10170" w:type="dxa"/>
            <w:gridSpan w:val="3"/>
          </w:tcPr>
          <w:p w14:paraId="029BCDDB" w14:textId="131F6FC2" w:rsidR="003B3C0B" w:rsidRPr="00C314CE" w:rsidRDefault="003B3C0B" w:rsidP="008774E2">
            <w:pPr>
              <w:ind w:left="-86"/>
              <w:rPr>
                <w:sz w:val="12"/>
              </w:rPr>
            </w:pPr>
            <w:r w:rsidRPr="00C314CE">
              <w:rPr>
                <w:b/>
                <w:sz w:val="22"/>
              </w:rPr>
              <w:t xml:space="preserve">STANDARD AGREEMENT </w:t>
            </w:r>
            <w:r>
              <w:rPr>
                <w:sz w:val="16"/>
                <w:szCs w:val="16"/>
              </w:rPr>
              <w:t xml:space="preserve">rev </w:t>
            </w:r>
            <w:r w:rsidR="007031B1">
              <w:rPr>
                <w:sz w:val="16"/>
                <w:szCs w:val="16"/>
              </w:rPr>
              <w:t>Jan. 2022</w:t>
            </w:r>
          </w:p>
        </w:tc>
      </w:tr>
      <w:tr w:rsidR="003B3C0B" w:rsidRPr="00114412" w14:paraId="294F5AC8" w14:textId="77777777" w:rsidTr="00D662AB">
        <w:trPr>
          <w:cantSplit/>
          <w:trHeight w:hRule="exact" w:val="202"/>
        </w:trPr>
        <w:tc>
          <w:tcPr>
            <w:tcW w:w="4770" w:type="dxa"/>
          </w:tcPr>
          <w:p w14:paraId="3F3F50C2" w14:textId="77777777" w:rsidR="003B3C0B" w:rsidRPr="00114412" w:rsidRDefault="003B3C0B" w:rsidP="00D662AB">
            <w:pPr>
              <w:widowControl w:val="0"/>
              <w:ind w:left="-86"/>
              <w:rPr>
                <w:sz w:val="14"/>
              </w:rPr>
            </w:pPr>
          </w:p>
        </w:tc>
        <w:tc>
          <w:tcPr>
            <w:tcW w:w="2895" w:type="dxa"/>
            <w:tcBorders>
              <w:right w:val="single" w:sz="4" w:space="0" w:color="auto"/>
            </w:tcBorders>
          </w:tcPr>
          <w:p w14:paraId="7B09FCD6" w14:textId="77777777" w:rsidR="003B3C0B" w:rsidRPr="00114412" w:rsidRDefault="003B3C0B" w:rsidP="00D662AB">
            <w:pPr>
              <w:spacing w:before="40"/>
              <w:rPr>
                <w:sz w:val="14"/>
              </w:rPr>
            </w:pPr>
          </w:p>
        </w:tc>
        <w:tc>
          <w:tcPr>
            <w:tcW w:w="2505" w:type="dxa"/>
            <w:tcBorders>
              <w:top w:val="single" w:sz="6" w:space="0" w:color="auto"/>
              <w:left w:val="single" w:sz="4" w:space="0" w:color="auto"/>
              <w:right w:val="single" w:sz="4" w:space="0" w:color="auto"/>
            </w:tcBorders>
          </w:tcPr>
          <w:p w14:paraId="4935A031" w14:textId="77777777" w:rsidR="003B3C0B" w:rsidRPr="00114412" w:rsidRDefault="001046A6" w:rsidP="00D662AB">
            <w:pPr>
              <w:spacing w:before="40"/>
              <w:rPr>
                <w:sz w:val="14"/>
              </w:rPr>
            </w:pPr>
            <w:r>
              <w:rPr>
                <w:sz w:val="14"/>
              </w:rPr>
              <w:t>AGREEMENT</w:t>
            </w:r>
            <w:r w:rsidR="003B3C0B" w:rsidRPr="00C314CE">
              <w:rPr>
                <w:sz w:val="14"/>
              </w:rPr>
              <w:t xml:space="preserve"> NUMBER</w:t>
            </w:r>
          </w:p>
        </w:tc>
      </w:tr>
      <w:tr w:rsidR="003B3C0B" w:rsidRPr="00114412" w14:paraId="531594C1" w14:textId="77777777" w:rsidTr="00D662AB">
        <w:trPr>
          <w:cantSplit/>
          <w:trHeight w:hRule="exact" w:val="346"/>
        </w:trPr>
        <w:tc>
          <w:tcPr>
            <w:tcW w:w="4770" w:type="dxa"/>
            <w:tcBorders>
              <w:bottom w:val="single" w:sz="6" w:space="0" w:color="auto"/>
            </w:tcBorders>
          </w:tcPr>
          <w:p w14:paraId="645A8278" w14:textId="77777777" w:rsidR="003B3C0B" w:rsidRPr="00114412" w:rsidRDefault="003B3C0B" w:rsidP="00D662AB">
            <w:pPr>
              <w:spacing w:before="40"/>
              <w:ind w:left="-86"/>
              <w:rPr>
                <w:color w:val="FF0000"/>
                <w:sz w:val="16"/>
              </w:rPr>
            </w:pPr>
          </w:p>
        </w:tc>
        <w:tc>
          <w:tcPr>
            <w:tcW w:w="2895" w:type="dxa"/>
            <w:tcBorders>
              <w:bottom w:val="single" w:sz="6" w:space="0" w:color="auto"/>
              <w:right w:val="single" w:sz="4" w:space="0" w:color="auto"/>
            </w:tcBorders>
          </w:tcPr>
          <w:p w14:paraId="7F4C314C" w14:textId="77777777" w:rsidR="003B3C0B" w:rsidRPr="00114412" w:rsidRDefault="003B3C0B" w:rsidP="00D662AB">
            <w:pPr>
              <w:spacing w:before="60"/>
              <w:rPr>
                <w:b/>
                <w:i/>
                <w:sz w:val="22"/>
              </w:rPr>
            </w:pPr>
          </w:p>
        </w:tc>
        <w:tc>
          <w:tcPr>
            <w:tcW w:w="2505" w:type="dxa"/>
            <w:tcBorders>
              <w:left w:val="single" w:sz="4" w:space="0" w:color="auto"/>
              <w:bottom w:val="single" w:sz="6" w:space="0" w:color="auto"/>
              <w:right w:val="single" w:sz="4" w:space="0" w:color="auto"/>
            </w:tcBorders>
          </w:tcPr>
          <w:p w14:paraId="290C2C8B" w14:textId="63ED27DF" w:rsidR="003B3C0B" w:rsidRPr="00287443" w:rsidRDefault="003B3C0B" w:rsidP="001046A6">
            <w:pPr>
              <w:spacing w:before="60"/>
              <w:rPr>
                <w:b/>
                <w:sz w:val="20"/>
              </w:rPr>
            </w:pPr>
            <w:r w:rsidRPr="00287443">
              <w:rPr>
                <w:b/>
                <w:sz w:val="20"/>
                <w:highlight w:val="yellow"/>
              </w:rPr>
              <w:t>[</w:t>
            </w:r>
            <w:r w:rsidR="00814D2A">
              <w:rPr>
                <w:b/>
                <w:sz w:val="20"/>
                <w:highlight w:val="yellow"/>
              </w:rPr>
              <w:t>TBD</w:t>
            </w:r>
            <w:r w:rsidRPr="00287443">
              <w:rPr>
                <w:b/>
                <w:sz w:val="20"/>
                <w:highlight w:val="yellow"/>
              </w:rPr>
              <w:t>]</w:t>
            </w:r>
          </w:p>
        </w:tc>
      </w:tr>
    </w:tbl>
    <w:p w14:paraId="7DF89C28" w14:textId="0547F32C" w:rsidR="003B3C0B" w:rsidRDefault="003B3C0B" w:rsidP="003B3C0B">
      <w:pPr>
        <w:pBdr>
          <w:bottom w:val="single" w:sz="6" w:space="1" w:color="auto"/>
        </w:pBdr>
        <w:ind w:left="-450" w:hanging="270"/>
        <w:rPr>
          <w:sz w:val="20"/>
        </w:rPr>
      </w:pPr>
      <w:r>
        <w:rPr>
          <w:sz w:val="20"/>
        </w:rPr>
        <w:t xml:space="preserve">1.  </w:t>
      </w:r>
      <w:r w:rsidRPr="00C314CE">
        <w:rPr>
          <w:sz w:val="20"/>
        </w:rPr>
        <w:t xml:space="preserve">In this </w:t>
      </w:r>
      <w:r w:rsidR="00C70363">
        <w:rPr>
          <w:sz w:val="20"/>
        </w:rPr>
        <w:t>agreement (“</w:t>
      </w:r>
      <w:r w:rsidRPr="00C314CE">
        <w:rPr>
          <w:sz w:val="20"/>
        </w:rPr>
        <w:t>Agreement</w:t>
      </w:r>
      <w:r w:rsidR="00C70363">
        <w:rPr>
          <w:sz w:val="20"/>
        </w:rPr>
        <w:t>”)</w:t>
      </w:r>
      <w:r w:rsidRPr="00C314CE">
        <w:rPr>
          <w:sz w:val="20"/>
        </w:rPr>
        <w:t xml:space="preserve">, the term “Contractor” refers to </w:t>
      </w:r>
      <w:r w:rsidRPr="00287443">
        <w:rPr>
          <w:b/>
          <w:sz w:val="20"/>
          <w:highlight w:val="yellow"/>
        </w:rPr>
        <w:t>[</w:t>
      </w:r>
      <w:r w:rsidR="00814D2A">
        <w:rPr>
          <w:b/>
          <w:sz w:val="20"/>
          <w:highlight w:val="yellow"/>
        </w:rPr>
        <w:t>TBD</w:t>
      </w:r>
      <w:r w:rsidRPr="00287443">
        <w:rPr>
          <w:b/>
          <w:sz w:val="20"/>
          <w:highlight w:val="yellow"/>
        </w:rPr>
        <w:t>]</w:t>
      </w:r>
      <w:r w:rsidRPr="00287443">
        <w:rPr>
          <w:sz w:val="20"/>
        </w:rPr>
        <w:t>,</w:t>
      </w:r>
      <w:r w:rsidRPr="00C314CE">
        <w:rPr>
          <w:sz w:val="20"/>
        </w:rPr>
        <w:t xml:space="preserve"> and the term “</w:t>
      </w:r>
      <w:r w:rsidR="00814D2A">
        <w:rPr>
          <w:sz w:val="20"/>
        </w:rPr>
        <w:t>Court</w:t>
      </w:r>
      <w:r w:rsidRPr="00C314CE">
        <w:rPr>
          <w:sz w:val="20"/>
        </w:rPr>
        <w:t xml:space="preserve">” refers to the </w:t>
      </w:r>
      <w:r w:rsidR="00814D2A">
        <w:rPr>
          <w:b/>
          <w:sz w:val="20"/>
        </w:rPr>
        <w:t>Superior Court of California, County of Alameda</w:t>
      </w:r>
    </w:p>
    <w:p w14:paraId="458BA7E3" w14:textId="0160E9A7" w:rsidR="003B3C0B" w:rsidRPr="00287443" w:rsidRDefault="003B3C0B" w:rsidP="003B3C0B">
      <w:pPr>
        <w:ind w:left="-450" w:hanging="270"/>
        <w:rPr>
          <w:sz w:val="20"/>
        </w:rPr>
      </w:pPr>
      <w:r w:rsidRPr="00287443">
        <w:rPr>
          <w:sz w:val="20"/>
        </w:rPr>
        <w:t xml:space="preserve">2.  This Agreement is effective as of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w:t>
      </w:r>
      <w:r>
        <w:rPr>
          <w:sz w:val="20"/>
        </w:rPr>
        <w:t>(</w:t>
      </w:r>
      <w:r w:rsidRPr="00287443">
        <w:rPr>
          <w:sz w:val="20"/>
        </w:rPr>
        <w:t xml:space="preserve">“Effective Date”) and expires on </w:t>
      </w:r>
      <w:r w:rsidRPr="00287443">
        <w:rPr>
          <w:b/>
          <w:sz w:val="20"/>
          <w:highlight w:val="yellow"/>
        </w:rPr>
        <w:t>[</w:t>
      </w:r>
      <w:r w:rsidR="00814D2A">
        <w:rPr>
          <w:b/>
          <w:sz w:val="20"/>
          <w:highlight w:val="yellow"/>
        </w:rPr>
        <w:t>TBD</w:t>
      </w:r>
      <w:r w:rsidRPr="00287443">
        <w:rPr>
          <w:b/>
          <w:sz w:val="20"/>
          <w:highlight w:val="yellow"/>
        </w:rPr>
        <w:t>]</w:t>
      </w:r>
      <w:r w:rsidRPr="00287443">
        <w:rPr>
          <w:sz w:val="20"/>
        </w:rPr>
        <w:t xml:space="preserve"> (“Expiration Date”).  </w:t>
      </w:r>
    </w:p>
    <w:p w14:paraId="19B484F6" w14:textId="0A646D95" w:rsidR="003B3C0B" w:rsidRDefault="003B3C0B" w:rsidP="003B3C0B">
      <w:pPr>
        <w:ind w:left="-450" w:hanging="270"/>
        <w:rPr>
          <w:sz w:val="20"/>
        </w:rPr>
      </w:pPr>
      <w:r>
        <w:rPr>
          <w:sz w:val="20"/>
        </w:rPr>
        <w:t xml:space="preserve">  </w:t>
      </w:r>
    </w:p>
    <w:p w14:paraId="3D5D8E82" w14:textId="291945CA" w:rsidR="003B3C0B" w:rsidRDefault="003B3C0B" w:rsidP="003B3C0B">
      <w:pPr>
        <w:pBdr>
          <w:top w:val="single" w:sz="6" w:space="1" w:color="auto"/>
          <w:bottom w:val="single" w:sz="6" w:space="1" w:color="auto"/>
        </w:pBdr>
        <w:ind w:left="-450" w:hanging="270"/>
        <w:rPr>
          <w:ins w:id="0" w:author="Author"/>
          <w:sz w:val="20"/>
        </w:rPr>
      </w:pPr>
      <w:r>
        <w:rPr>
          <w:sz w:val="20"/>
        </w:rPr>
        <w:t>3.</w:t>
      </w:r>
      <w:r>
        <w:rPr>
          <w:sz w:val="20"/>
        </w:rPr>
        <w:tab/>
      </w:r>
      <w:r w:rsidR="008C1E27" w:rsidRPr="00287443">
        <w:rPr>
          <w:sz w:val="20"/>
        </w:rPr>
        <w:t xml:space="preserve">The maximum amount the </w:t>
      </w:r>
      <w:r w:rsidR="00814D2A">
        <w:rPr>
          <w:sz w:val="20"/>
        </w:rPr>
        <w:t>Court</w:t>
      </w:r>
      <w:r w:rsidR="008C1E27" w:rsidRPr="00287443">
        <w:rPr>
          <w:sz w:val="20"/>
        </w:rPr>
        <w:t xml:space="preserve"> may pay Contractor under this Agreement </w:t>
      </w:r>
      <w:r w:rsidRPr="00287443">
        <w:rPr>
          <w:sz w:val="20"/>
        </w:rPr>
        <w:t>is $</w:t>
      </w:r>
      <w:r>
        <w:rPr>
          <w:b/>
          <w:sz w:val="20"/>
          <w:highlight w:val="yellow"/>
        </w:rPr>
        <w:t>[</w:t>
      </w:r>
      <w:r w:rsidR="00814D2A">
        <w:rPr>
          <w:b/>
          <w:sz w:val="20"/>
          <w:highlight w:val="yellow"/>
        </w:rPr>
        <w:t>TBD</w:t>
      </w:r>
      <w:r w:rsidRPr="00287443">
        <w:rPr>
          <w:b/>
          <w:sz w:val="20"/>
          <w:highlight w:val="yellow"/>
        </w:rPr>
        <w:t>]</w:t>
      </w:r>
      <w:r>
        <w:rPr>
          <w:sz w:val="20"/>
        </w:rPr>
        <w:t xml:space="preserve"> </w:t>
      </w:r>
      <w:r w:rsidRPr="00287443">
        <w:rPr>
          <w:sz w:val="20"/>
        </w:rPr>
        <w:t>(the “Contract Amount”).</w:t>
      </w:r>
      <w:r w:rsidR="008C1E27">
        <w:rPr>
          <w:sz w:val="20"/>
        </w:rPr>
        <w:t xml:space="preserve">  </w:t>
      </w:r>
    </w:p>
    <w:p w14:paraId="74E3D081" w14:textId="77777777" w:rsidR="00814D2A" w:rsidRDefault="00814D2A" w:rsidP="003B3C0B">
      <w:pPr>
        <w:pBdr>
          <w:top w:val="single" w:sz="6" w:space="1" w:color="auto"/>
          <w:bottom w:val="single" w:sz="6" w:space="1" w:color="auto"/>
        </w:pBdr>
        <w:ind w:left="-450" w:hanging="270"/>
        <w:rPr>
          <w:sz w:val="20"/>
        </w:rPr>
      </w:pPr>
    </w:p>
    <w:p w14:paraId="4930F375" w14:textId="7BC4E55E" w:rsidR="003B3C0B" w:rsidRDefault="003B3C0B" w:rsidP="003B3C0B">
      <w:pPr>
        <w:ind w:left="-450" w:hanging="270"/>
        <w:rPr>
          <w:sz w:val="20"/>
        </w:rPr>
      </w:pPr>
      <w:r>
        <w:rPr>
          <w:sz w:val="20"/>
        </w:rPr>
        <w:t>4.</w:t>
      </w:r>
      <w:r>
        <w:rPr>
          <w:sz w:val="20"/>
        </w:rPr>
        <w:tab/>
      </w:r>
      <w:r w:rsidRPr="00287443">
        <w:rPr>
          <w:sz w:val="20"/>
        </w:rPr>
        <w:t xml:space="preserve">The purpose or title of this Agreement is: </w:t>
      </w:r>
      <w:r w:rsidR="00814D2A" w:rsidRPr="00287443">
        <w:rPr>
          <w:b/>
          <w:sz w:val="20"/>
          <w:highlight w:val="yellow"/>
        </w:rPr>
        <w:t>[</w:t>
      </w:r>
      <w:r w:rsidR="00814D2A">
        <w:rPr>
          <w:b/>
          <w:sz w:val="20"/>
          <w:highlight w:val="yellow"/>
        </w:rPr>
        <w:t>__________________</w:t>
      </w:r>
      <w:r w:rsidR="00814D2A" w:rsidRPr="00287443">
        <w:rPr>
          <w:b/>
          <w:sz w:val="20"/>
          <w:highlight w:val="yellow"/>
        </w:rPr>
        <w:t>]</w:t>
      </w:r>
      <w:r w:rsidRPr="00287443">
        <w:rPr>
          <w:sz w:val="20"/>
        </w:rPr>
        <w:t>.</w:t>
      </w:r>
    </w:p>
    <w:p w14:paraId="75F8AE5C" w14:textId="77777777" w:rsidR="003B3C0B" w:rsidRDefault="003B3C0B" w:rsidP="003B3C0B">
      <w:pPr>
        <w:ind w:left="-450" w:hanging="270"/>
        <w:rPr>
          <w:sz w:val="20"/>
        </w:rPr>
      </w:pPr>
    </w:p>
    <w:p w14:paraId="6045FDF9" w14:textId="77777777" w:rsidR="003B3C0B" w:rsidRDefault="003B3C0B" w:rsidP="003B3C0B">
      <w:pPr>
        <w:pBdr>
          <w:bottom w:val="single" w:sz="6" w:space="1" w:color="auto"/>
        </w:pBdr>
        <w:ind w:left="-450" w:hanging="270"/>
        <w:rPr>
          <w:color w:val="000000"/>
          <w:sz w:val="20"/>
        </w:rPr>
      </w:pPr>
      <w:r>
        <w:rPr>
          <w:sz w:val="16"/>
          <w:szCs w:val="16"/>
        </w:rPr>
        <w:tab/>
      </w:r>
      <w:r w:rsidRPr="00287443">
        <w:rPr>
          <w:i/>
          <w:sz w:val="16"/>
          <w:szCs w:val="16"/>
        </w:rPr>
        <w:t xml:space="preserve">The purpose or title listed above is for administrative reference only and does not </w:t>
      </w:r>
      <w:r w:rsidRPr="00287443">
        <w:rPr>
          <w:i/>
          <w:color w:val="000000"/>
          <w:sz w:val="16"/>
          <w:szCs w:val="16"/>
        </w:rPr>
        <w:t xml:space="preserve">define, </w:t>
      </w:r>
      <w:r w:rsidRPr="00287443">
        <w:rPr>
          <w:bCs/>
          <w:i/>
          <w:color w:val="000000"/>
          <w:sz w:val="16"/>
          <w:szCs w:val="16"/>
        </w:rPr>
        <w:t>limit</w:t>
      </w:r>
      <w:r w:rsidRPr="00287443">
        <w:rPr>
          <w:i/>
          <w:color w:val="000000"/>
          <w:sz w:val="16"/>
          <w:szCs w:val="16"/>
        </w:rPr>
        <w:t xml:space="preserve">, or </w:t>
      </w:r>
      <w:r w:rsidRPr="00287443">
        <w:rPr>
          <w:bCs/>
          <w:i/>
          <w:color w:val="000000"/>
          <w:sz w:val="16"/>
          <w:szCs w:val="16"/>
        </w:rPr>
        <w:t>construe</w:t>
      </w:r>
      <w:r w:rsidRPr="00287443">
        <w:rPr>
          <w:i/>
          <w:color w:val="000000"/>
          <w:sz w:val="16"/>
          <w:szCs w:val="16"/>
        </w:rPr>
        <w:t xml:space="preserve"> the scope or extent of this Agreement. </w:t>
      </w:r>
    </w:p>
    <w:p w14:paraId="782D31B7" w14:textId="77777777" w:rsidR="003B3C0B" w:rsidRDefault="003B3C0B" w:rsidP="003B3C0B">
      <w:pPr>
        <w:ind w:left="-450" w:hanging="270"/>
        <w:rPr>
          <w:sz w:val="20"/>
        </w:rPr>
      </w:pPr>
      <w:r>
        <w:rPr>
          <w:sz w:val="20"/>
        </w:rPr>
        <w:t>5.</w:t>
      </w:r>
      <w:r>
        <w:rPr>
          <w:sz w:val="20"/>
        </w:rPr>
        <w:tab/>
      </w:r>
      <w:r w:rsidRPr="00287443">
        <w:rPr>
          <w:sz w:val="20"/>
        </w:rPr>
        <w:t>The parties agree that this Agreement, made up of this coversheet, the appendixes listed below, and any attachments, contains the parties’ entire understanding relate</w:t>
      </w:r>
      <w:r w:rsidRPr="003267C5">
        <w:rPr>
          <w:sz w:val="20"/>
        </w:rPr>
        <w:t>d to the subject matter of this Agreement</w:t>
      </w:r>
      <w:r w:rsidR="003F1B2B">
        <w:rPr>
          <w:sz w:val="20"/>
        </w:rPr>
        <w:t>, and</w:t>
      </w:r>
      <w:r w:rsidRPr="003267C5">
        <w:rPr>
          <w:sz w:val="20"/>
        </w:rPr>
        <w:t xml:space="preserve"> </w:t>
      </w:r>
      <w:r w:rsidR="00BC3F04" w:rsidRPr="003267C5">
        <w:rPr>
          <w:sz w:val="20"/>
        </w:rPr>
        <w:t xml:space="preserve">supersedes all previous proposals, both oral and written, negotiations, representations, commitments, writing and all other communications between the parties.  </w:t>
      </w:r>
    </w:p>
    <w:p w14:paraId="78D927C6" w14:textId="77777777" w:rsidR="003B3C0B" w:rsidRDefault="003B3C0B" w:rsidP="003B3C0B">
      <w:pPr>
        <w:ind w:left="-450" w:hanging="270"/>
        <w:rPr>
          <w:sz w:val="20"/>
        </w:rPr>
      </w:pPr>
    </w:p>
    <w:p w14:paraId="3DD7BF28" w14:textId="77777777" w:rsidR="003B3C0B" w:rsidRPr="00287443" w:rsidRDefault="003B3C0B" w:rsidP="003B3C0B">
      <w:pPr>
        <w:ind w:left="-450" w:hanging="270"/>
        <w:rPr>
          <w:sz w:val="20"/>
        </w:rPr>
      </w:pPr>
      <w:r>
        <w:rPr>
          <w:sz w:val="20"/>
        </w:rPr>
        <w:tab/>
      </w:r>
      <w:r w:rsidRPr="00287443">
        <w:rPr>
          <w:sz w:val="20"/>
        </w:rPr>
        <w:t xml:space="preserve">Appendix A – </w:t>
      </w:r>
      <w:r w:rsidR="00445058">
        <w:rPr>
          <w:sz w:val="20"/>
        </w:rPr>
        <w:t>Goods and Services</w:t>
      </w:r>
    </w:p>
    <w:p w14:paraId="18CD2E7C" w14:textId="77777777" w:rsidR="003B3C0B" w:rsidRPr="00287443" w:rsidRDefault="003B3C0B" w:rsidP="003B3C0B">
      <w:pPr>
        <w:ind w:left="-450" w:hanging="270"/>
        <w:rPr>
          <w:sz w:val="20"/>
        </w:rPr>
      </w:pPr>
      <w:r w:rsidRPr="00287443">
        <w:rPr>
          <w:sz w:val="20"/>
        </w:rPr>
        <w:tab/>
        <w:t>Appendix B – Payment Provisions</w:t>
      </w:r>
    </w:p>
    <w:p w14:paraId="127D136E" w14:textId="77777777" w:rsidR="003B3C0B" w:rsidRPr="00287443" w:rsidRDefault="003B3C0B" w:rsidP="003B3C0B">
      <w:pPr>
        <w:ind w:left="-450" w:hanging="270"/>
        <w:rPr>
          <w:sz w:val="20"/>
        </w:rPr>
      </w:pPr>
      <w:r w:rsidRPr="00287443">
        <w:rPr>
          <w:sz w:val="20"/>
        </w:rPr>
        <w:tab/>
        <w:t>Appendix C – General Provisions</w:t>
      </w:r>
    </w:p>
    <w:p w14:paraId="635F2845" w14:textId="77777777" w:rsidR="003B3C0B" w:rsidRDefault="003B3C0B" w:rsidP="003B3C0B">
      <w:pPr>
        <w:pBdr>
          <w:bottom w:val="single" w:sz="6" w:space="1" w:color="auto"/>
        </w:pBdr>
        <w:ind w:left="-450" w:hanging="270"/>
        <w:rPr>
          <w:sz w:val="20"/>
        </w:rPr>
      </w:pPr>
      <w:r w:rsidRPr="00287443">
        <w:rPr>
          <w:sz w:val="20"/>
        </w:rPr>
        <w:tab/>
        <w:t>Appendix D – Defined Terms</w:t>
      </w:r>
    </w:p>
    <w:p w14:paraId="5498B994" w14:textId="77777777" w:rsidR="009341F2" w:rsidRDefault="009341F2" w:rsidP="003B3C0B">
      <w:pPr>
        <w:pBdr>
          <w:bottom w:val="single" w:sz="6" w:space="1" w:color="auto"/>
        </w:pBdr>
        <w:ind w:left="-450" w:hanging="270"/>
        <w:rPr>
          <w:sz w:val="20"/>
        </w:rPr>
      </w:pPr>
      <w:r>
        <w:rPr>
          <w:sz w:val="20"/>
        </w:rPr>
        <w:tab/>
        <w:t xml:space="preserve">Appendix E </w:t>
      </w:r>
      <w:r w:rsidRPr="00287443">
        <w:rPr>
          <w:sz w:val="20"/>
        </w:rPr>
        <w:t>–</w:t>
      </w:r>
      <w:r>
        <w:rPr>
          <w:sz w:val="20"/>
        </w:rPr>
        <w:t xml:space="preserve"> Unruh Civil Rights Act and FEHA Certification </w:t>
      </w:r>
      <w:r w:rsidRPr="00A46FBE">
        <w:rPr>
          <w:b/>
          <w:i/>
          <w:sz w:val="20"/>
          <w:highlight w:val="yellow"/>
        </w:rPr>
        <w:t>[Only when entering into or renewing a contract $100,000 or more]</w:t>
      </w:r>
    </w:p>
    <w:p w14:paraId="02144CCB" w14:textId="77777777" w:rsidR="003B3C0B" w:rsidRDefault="003B3C0B" w:rsidP="003B3C0B">
      <w:pPr>
        <w:ind w:left="-450" w:hanging="270"/>
        <w:rPr>
          <w:sz w:val="20"/>
        </w:rPr>
      </w:pPr>
    </w:p>
    <w:p w14:paraId="5FD2BC0B" w14:textId="77777777" w:rsidR="003B3C0B" w:rsidRDefault="003B3C0B" w:rsidP="003B3C0B">
      <w:pPr>
        <w:ind w:left="-450" w:hanging="270"/>
        <w:rPr>
          <w:sz w:val="20"/>
        </w:rPr>
      </w:pPr>
    </w:p>
    <w:p w14:paraId="3284E9F6" w14:textId="77777777" w:rsidR="003B3C0B" w:rsidRDefault="003B3C0B" w:rsidP="003B3C0B">
      <w:pPr>
        <w:ind w:left="-450" w:hanging="270"/>
        <w:rPr>
          <w:sz w:val="20"/>
        </w:rPr>
      </w:pPr>
    </w:p>
    <w:p w14:paraId="3010456E" w14:textId="77777777" w:rsidR="003B3C0B" w:rsidRPr="00114412" w:rsidRDefault="003B3C0B" w:rsidP="003B3C0B">
      <w:pPr>
        <w:rPr>
          <w:b/>
          <w:sz w:val="14"/>
          <w:szCs w:val="14"/>
        </w:rPr>
      </w:pPr>
    </w:p>
    <w:p w14:paraId="4DDF1FB1" w14:textId="77777777" w:rsidR="00814D2A" w:rsidRPr="00857E1C" w:rsidRDefault="00814D2A" w:rsidP="00814D2A">
      <w:pPr>
        <w:ind w:left="-450" w:hanging="270"/>
        <w:jc w:val="center"/>
        <w:rPr>
          <w:b/>
          <w:bCs/>
          <w:sz w:val="20"/>
        </w:rPr>
      </w:pPr>
      <w:r w:rsidRPr="00857E1C">
        <w:rPr>
          <w:b/>
          <w:bCs/>
          <w:sz w:val="20"/>
        </w:rPr>
        <w:t>SIGNATURE BLOCK WILL BE ADDED AT THE TIME THE CONTRACT IS FINALIZED</w:t>
      </w:r>
    </w:p>
    <w:p w14:paraId="7B44563D" w14:textId="77777777" w:rsidR="003B3C0B" w:rsidRPr="00114412" w:rsidRDefault="003B3C0B" w:rsidP="003B3C0B">
      <w:pPr>
        <w:rPr>
          <w:b/>
          <w:sz w:val="14"/>
          <w:szCs w:val="14"/>
        </w:rPr>
      </w:pPr>
    </w:p>
    <w:tbl>
      <w:tblPr>
        <w:tblW w:w="10080" w:type="dxa"/>
        <w:tblInd w:w="-615"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CellMar>
          <w:left w:w="0" w:type="dxa"/>
          <w:right w:w="0" w:type="dxa"/>
        </w:tblCellMar>
        <w:tblLook w:val="0000" w:firstRow="0" w:lastRow="0" w:firstColumn="0" w:lastColumn="0" w:noHBand="0" w:noVBand="0"/>
      </w:tblPr>
      <w:tblGrid>
        <w:gridCol w:w="5130"/>
        <w:gridCol w:w="4950"/>
      </w:tblGrid>
      <w:tr w:rsidR="003B3C0B" w:rsidRPr="00114412" w14:paraId="26883AAC" w14:textId="77777777" w:rsidTr="00D662AB">
        <w:trPr>
          <w:trHeight w:hRule="exact" w:val="495"/>
        </w:trPr>
        <w:tc>
          <w:tcPr>
            <w:tcW w:w="5130" w:type="dxa"/>
            <w:tcBorders>
              <w:bottom w:val="single" w:sz="12" w:space="0" w:color="auto"/>
            </w:tcBorders>
            <w:shd w:val="clear" w:color="auto" w:fill="E0E0E0"/>
          </w:tcPr>
          <w:p w14:paraId="07AD54BB" w14:textId="77777777" w:rsidR="003B3C0B" w:rsidRPr="00114412" w:rsidRDefault="003B3C0B" w:rsidP="00D662AB">
            <w:pPr>
              <w:tabs>
                <w:tab w:val="left" w:pos="3600"/>
              </w:tabs>
              <w:spacing w:line="60" w:lineRule="auto"/>
              <w:jc w:val="center"/>
              <w:rPr>
                <w:b/>
                <w:sz w:val="26"/>
              </w:rPr>
            </w:pPr>
          </w:p>
          <w:p w14:paraId="1F983312" w14:textId="3819735E" w:rsidR="003B3C0B" w:rsidRPr="00114412" w:rsidRDefault="003B3C0B" w:rsidP="00D662AB">
            <w:pPr>
              <w:tabs>
                <w:tab w:val="left" w:pos="3600"/>
              </w:tabs>
              <w:jc w:val="center"/>
              <w:rPr>
                <w:b/>
              </w:rPr>
            </w:pPr>
          </w:p>
        </w:tc>
        <w:tc>
          <w:tcPr>
            <w:tcW w:w="4950" w:type="dxa"/>
            <w:tcBorders>
              <w:bottom w:val="single" w:sz="12" w:space="0" w:color="auto"/>
            </w:tcBorders>
            <w:shd w:val="clear" w:color="auto" w:fill="E0E0E0"/>
          </w:tcPr>
          <w:p w14:paraId="2CEC08AA" w14:textId="77777777" w:rsidR="003B3C0B" w:rsidRPr="00114412" w:rsidRDefault="003B3C0B" w:rsidP="00D662AB">
            <w:pPr>
              <w:tabs>
                <w:tab w:val="left" w:pos="3600"/>
              </w:tabs>
              <w:spacing w:line="60" w:lineRule="auto"/>
              <w:jc w:val="center"/>
              <w:rPr>
                <w:b/>
                <w:sz w:val="26"/>
              </w:rPr>
            </w:pPr>
          </w:p>
          <w:p w14:paraId="76153467" w14:textId="436B9F63" w:rsidR="003B3C0B" w:rsidRPr="00114412" w:rsidRDefault="003B3C0B" w:rsidP="00D662AB">
            <w:pPr>
              <w:tabs>
                <w:tab w:val="left" w:pos="3600"/>
              </w:tabs>
              <w:jc w:val="center"/>
              <w:rPr>
                <w:b/>
              </w:rPr>
            </w:pPr>
          </w:p>
        </w:tc>
      </w:tr>
      <w:tr w:rsidR="003B3C0B" w:rsidRPr="00114412" w14:paraId="0A8095F8" w14:textId="77777777" w:rsidTr="00D662AB">
        <w:trPr>
          <w:trHeight w:hRule="exact" w:val="110"/>
        </w:trPr>
        <w:tc>
          <w:tcPr>
            <w:tcW w:w="5130" w:type="dxa"/>
            <w:tcBorders>
              <w:top w:val="single" w:sz="12" w:space="0" w:color="auto"/>
              <w:left w:val="single" w:sz="8" w:space="0" w:color="auto"/>
              <w:bottom w:val="nil"/>
              <w:right w:val="single" w:sz="8" w:space="0" w:color="auto"/>
            </w:tcBorders>
          </w:tcPr>
          <w:p w14:paraId="533F97A6" w14:textId="77777777" w:rsidR="003B3C0B" w:rsidRPr="00114412" w:rsidRDefault="003B3C0B" w:rsidP="00D662AB">
            <w:pPr>
              <w:tabs>
                <w:tab w:val="left" w:pos="3600"/>
              </w:tabs>
              <w:rPr>
                <w:sz w:val="20"/>
              </w:rPr>
            </w:pPr>
          </w:p>
        </w:tc>
        <w:tc>
          <w:tcPr>
            <w:tcW w:w="4950" w:type="dxa"/>
            <w:tcBorders>
              <w:top w:val="single" w:sz="12" w:space="0" w:color="auto"/>
              <w:left w:val="single" w:sz="8" w:space="0" w:color="auto"/>
              <w:bottom w:val="nil"/>
              <w:right w:val="single" w:sz="8" w:space="0" w:color="auto"/>
            </w:tcBorders>
          </w:tcPr>
          <w:p w14:paraId="49A999DD" w14:textId="77777777" w:rsidR="003B3C0B" w:rsidRPr="00114412" w:rsidRDefault="003B3C0B" w:rsidP="00D662AB">
            <w:pPr>
              <w:jc w:val="both"/>
              <w:rPr>
                <w:sz w:val="13"/>
              </w:rPr>
            </w:pPr>
          </w:p>
        </w:tc>
      </w:tr>
      <w:tr w:rsidR="003B3C0B" w:rsidRPr="00114412" w14:paraId="4871F2BF" w14:textId="77777777" w:rsidTr="00D662AB">
        <w:trPr>
          <w:trHeight w:hRule="exact" w:val="1089"/>
        </w:trPr>
        <w:tc>
          <w:tcPr>
            <w:tcW w:w="5130" w:type="dxa"/>
            <w:tcBorders>
              <w:top w:val="nil"/>
              <w:left w:val="single" w:sz="8" w:space="0" w:color="auto"/>
              <w:bottom w:val="single" w:sz="8" w:space="0" w:color="auto"/>
              <w:right w:val="single" w:sz="8" w:space="0" w:color="auto"/>
            </w:tcBorders>
          </w:tcPr>
          <w:p w14:paraId="0206070A" w14:textId="77777777" w:rsidR="003B3C0B" w:rsidRDefault="003B3C0B" w:rsidP="00D662AB">
            <w:pPr>
              <w:tabs>
                <w:tab w:val="left" w:pos="3600"/>
              </w:tabs>
              <w:rPr>
                <w:sz w:val="14"/>
              </w:rPr>
            </w:pPr>
            <w:r w:rsidRPr="00C314CE">
              <w:rPr>
                <w:sz w:val="14"/>
              </w:rPr>
              <w:t xml:space="preserve"> </w:t>
            </w:r>
          </w:p>
          <w:p w14:paraId="3C48CA19" w14:textId="5D4FBECE" w:rsidR="003B3C0B" w:rsidRPr="00114412" w:rsidRDefault="003B3C0B" w:rsidP="00D662AB">
            <w:pPr>
              <w:jc w:val="both"/>
              <w:rPr>
                <w:sz w:val="18"/>
              </w:rPr>
            </w:pPr>
          </w:p>
        </w:tc>
        <w:tc>
          <w:tcPr>
            <w:tcW w:w="4950" w:type="dxa"/>
            <w:tcBorders>
              <w:top w:val="nil"/>
              <w:left w:val="single" w:sz="8" w:space="0" w:color="auto"/>
              <w:bottom w:val="single" w:sz="8" w:space="0" w:color="auto"/>
              <w:right w:val="single" w:sz="8" w:space="0" w:color="auto"/>
            </w:tcBorders>
          </w:tcPr>
          <w:p w14:paraId="70AC5F07" w14:textId="77777777" w:rsidR="003B3C0B" w:rsidRPr="00114412" w:rsidRDefault="003B3C0B" w:rsidP="00D662AB">
            <w:pPr>
              <w:tabs>
                <w:tab w:val="left" w:pos="3600"/>
              </w:tabs>
            </w:pPr>
          </w:p>
          <w:p w14:paraId="1FC6845C" w14:textId="77777777" w:rsidR="003B3C0B" w:rsidRPr="00114412" w:rsidRDefault="003B3C0B" w:rsidP="00D662AB">
            <w:pPr>
              <w:tabs>
                <w:tab w:val="left" w:pos="3600"/>
              </w:tabs>
            </w:pPr>
          </w:p>
          <w:p w14:paraId="1DD077CB" w14:textId="77777777" w:rsidR="003B3C0B" w:rsidRPr="00114412" w:rsidRDefault="003B3C0B" w:rsidP="00D662AB">
            <w:pPr>
              <w:tabs>
                <w:tab w:val="left" w:pos="3600"/>
              </w:tabs>
            </w:pPr>
          </w:p>
          <w:p w14:paraId="61906D54" w14:textId="77777777" w:rsidR="003B3C0B" w:rsidRPr="00114412" w:rsidRDefault="003B3C0B" w:rsidP="00D662AB">
            <w:pPr>
              <w:tabs>
                <w:tab w:val="left" w:pos="3600"/>
              </w:tabs>
              <w:rPr>
                <w:color w:val="0000FF"/>
              </w:rPr>
            </w:pPr>
            <w:r>
              <w:t xml:space="preserve"> </w:t>
            </w:r>
          </w:p>
          <w:p w14:paraId="7CBF0D66" w14:textId="77777777" w:rsidR="003B3C0B" w:rsidRPr="00114412" w:rsidRDefault="003B3C0B" w:rsidP="00D662AB">
            <w:pPr>
              <w:tabs>
                <w:tab w:val="left" w:pos="3600"/>
              </w:tabs>
              <w:rPr>
                <w:sz w:val="18"/>
              </w:rPr>
            </w:pPr>
          </w:p>
        </w:tc>
      </w:tr>
      <w:tr w:rsidR="003B3C0B" w:rsidRPr="00114412" w14:paraId="1BDBFCEB"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567A6A6B" w14:textId="77777777" w:rsidR="003B3C0B" w:rsidRPr="00114412" w:rsidRDefault="003B3C0B" w:rsidP="00D662AB">
            <w:pPr>
              <w:spacing w:before="20"/>
              <w:rPr>
                <w:sz w:val="14"/>
              </w:rPr>
            </w:pPr>
          </w:p>
        </w:tc>
        <w:tc>
          <w:tcPr>
            <w:tcW w:w="4950" w:type="dxa"/>
            <w:tcBorders>
              <w:top w:val="single" w:sz="8" w:space="0" w:color="auto"/>
              <w:left w:val="single" w:sz="8" w:space="0" w:color="auto"/>
              <w:bottom w:val="nil"/>
              <w:right w:val="single" w:sz="8" w:space="0" w:color="auto"/>
            </w:tcBorders>
          </w:tcPr>
          <w:p w14:paraId="31516D54" w14:textId="77777777" w:rsidR="003B3C0B" w:rsidRPr="00114412" w:rsidRDefault="003B3C0B" w:rsidP="00D662AB">
            <w:pPr>
              <w:spacing w:before="20"/>
              <w:rPr>
                <w:sz w:val="14"/>
              </w:rPr>
            </w:pPr>
          </w:p>
        </w:tc>
      </w:tr>
      <w:tr w:rsidR="003B3C0B" w:rsidRPr="00114412" w14:paraId="437A0FC8" w14:textId="77777777" w:rsidTr="00D662AB">
        <w:trPr>
          <w:trHeight w:hRule="exact" w:val="699"/>
        </w:trPr>
        <w:tc>
          <w:tcPr>
            <w:tcW w:w="5130" w:type="dxa"/>
            <w:tcBorders>
              <w:top w:val="nil"/>
              <w:left w:val="single" w:sz="8" w:space="0" w:color="auto"/>
              <w:bottom w:val="single" w:sz="8" w:space="0" w:color="auto"/>
              <w:right w:val="single" w:sz="8" w:space="0" w:color="auto"/>
            </w:tcBorders>
          </w:tcPr>
          <w:p w14:paraId="68BC6A79" w14:textId="3B1DA112" w:rsidR="003B3C0B" w:rsidRPr="00114412" w:rsidRDefault="003B3C0B" w:rsidP="00D662AB">
            <w:pPr>
              <w:tabs>
                <w:tab w:val="left" w:pos="3600"/>
              </w:tabs>
              <w:rPr>
                <w:sz w:val="18"/>
              </w:rPr>
            </w:pPr>
          </w:p>
        </w:tc>
        <w:tc>
          <w:tcPr>
            <w:tcW w:w="4950" w:type="dxa"/>
            <w:tcBorders>
              <w:top w:val="nil"/>
              <w:left w:val="single" w:sz="8" w:space="0" w:color="auto"/>
              <w:bottom w:val="single" w:sz="8" w:space="0" w:color="auto"/>
              <w:right w:val="single" w:sz="8" w:space="0" w:color="auto"/>
            </w:tcBorders>
          </w:tcPr>
          <w:p w14:paraId="7B4FE7BC" w14:textId="35748960" w:rsidR="003B3C0B" w:rsidRPr="00114412" w:rsidRDefault="003B3C0B" w:rsidP="00D662AB">
            <w:pPr>
              <w:tabs>
                <w:tab w:val="left" w:pos="3600"/>
              </w:tabs>
              <w:rPr>
                <w:sz w:val="18"/>
              </w:rPr>
            </w:pPr>
          </w:p>
        </w:tc>
      </w:tr>
      <w:tr w:rsidR="003B3C0B" w:rsidRPr="00114412" w14:paraId="14B76C38"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3CBC487E"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1E35E5A3" w14:textId="77777777" w:rsidR="003B3C0B" w:rsidRPr="00114412" w:rsidRDefault="003B3C0B" w:rsidP="00D662AB">
            <w:pPr>
              <w:tabs>
                <w:tab w:val="left" w:pos="3600"/>
              </w:tabs>
              <w:rPr>
                <w:sz w:val="14"/>
              </w:rPr>
            </w:pPr>
          </w:p>
        </w:tc>
      </w:tr>
      <w:tr w:rsidR="003B3C0B" w:rsidRPr="00114412" w14:paraId="6A6E1065"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25FE03D7" w14:textId="090A9895"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3C08935" w14:textId="483539C2" w:rsidR="003B3C0B" w:rsidRPr="00287443" w:rsidRDefault="003B3C0B" w:rsidP="00814D2A">
            <w:pPr>
              <w:tabs>
                <w:tab w:val="left" w:pos="3600"/>
              </w:tabs>
              <w:rPr>
                <w:sz w:val="20"/>
              </w:rPr>
            </w:pPr>
            <w:r w:rsidRPr="00287443">
              <w:rPr>
                <w:sz w:val="14"/>
              </w:rPr>
              <w:t xml:space="preserve"> </w:t>
            </w:r>
          </w:p>
          <w:p w14:paraId="1C5C9EB5" w14:textId="77777777" w:rsidR="003B3C0B" w:rsidRPr="00287443" w:rsidRDefault="003B3C0B" w:rsidP="00D662AB">
            <w:pPr>
              <w:pStyle w:val="Header"/>
              <w:tabs>
                <w:tab w:val="left" w:pos="3600"/>
              </w:tabs>
            </w:pPr>
            <w:r w:rsidRPr="00287443">
              <w:t xml:space="preserve"> </w:t>
            </w:r>
          </w:p>
          <w:p w14:paraId="2841412C" w14:textId="77777777" w:rsidR="003B3C0B" w:rsidRPr="00287443" w:rsidRDefault="003B3C0B" w:rsidP="00D662AB">
            <w:pPr>
              <w:tabs>
                <w:tab w:val="left" w:pos="3600"/>
              </w:tabs>
              <w:rPr>
                <w:sz w:val="16"/>
              </w:rPr>
            </w:pPr>
            <w:r w:rsidRPr="00287443">
              <w:rPr>
                <w:sz w:val="16"/>
              </w:rPr>
              <w:t xml:space="preserve"> </w:t>
            </w:r>
          </w:p>
        </w:tc>
      </w:tr>
      <w:tr w:rsidR="003B3C0B" w:rsidRPr="00114412" w14:paraId="6853B119" w14:textId="77777777" w:rsidTr="00D662AB">
        <w:trPr>
          <w:trHeight w:hRule="exact" w:val="627"/>
        </w:trPr>
        <w:tc>
          <w:tcPr>
            <w:tcW w:w="5130" w:type="dxa"/>
            <w:tcBorders>
              <w:top w:val="nil"/>
              <w:left w:val="single" w:sz="8" w:space="0" w:color="auto"/>
              <w:bottom w:val="single" w:sz="8" w:space="0" w:color="auto"/>
              <w:right w:val="single" w:sz="8" w:space="0" w:color="auto"/>
            </w:tcBorders>
          </w:tcPr>
          <w:p w14:paraId="4713F1FB" w14:textId="063C78CC" w:rsidR="00993261" w:rsidRPr="00114412" w:rsidRDefault="003B3C0B" w:rsidP="00814D2A">
            <w:pPr>
              <w:tabs>
                <w:tab w:val="left" w:pos="3600"/>
              </w:tabs>
              <w:rPr>
                <w:sz w:val="14"/>
              </w:rPr>
            </w:pPr>
            <w:r>
              <w:rPr>
                <w:sz w:val="14"/>
              </w:rPr>
              <w:t xml:space="preserve"> </w:t>
            </w:r>
          </w:p>
        </w:tc>
        <w:tc>
          <w:tcPr>
            <w:tcW w:w="4950" w:type="dxa"/>
            <w:tcBorders>
              <w:top w:val="nil"/>
              <w:left w:val="single" w:sz="8" w:space="0" w:color="auto"/>
              <w:bottom w:val="single" w:sz="8" w:space="0" w:color="auto"/>
              <w:right w:val="single" w:sz="8" w:space="0" w:color="auto"/>
            </w:tcBorders>
          </w:tcPr>
          <w:p w14:paraId="6CF0AE18" w14:textId="7D5843EE" w:rsidR="003F1B2B" w:rsidRPr="00114412" w:rsidRDefault="003B3C0B" w:rsidP="00814D2A">
            <w:pPr>
              <w:tabs>
                <w:tab w:val="left" w:pos="3600"/>
              </w:tabs>
              <w:rPr>
                <w:sz w:val="14"/>
              </w:rPr>
            </w:pPr>
            <w:r>
              <w:rPr>
                <w:sz w:val="13"/>
              </w:rPr>
              <w:t xml:space="preserve"> </w:t>
            </w:r>
          </w:p>
        </w:tc>
      </w:tr>
      <w:tr w:rsidR="003B3C0B" w:rsidRPr="00114412" w14:paraId="439E5F66" w14:textId="77777777" w:rsidTr="00D662AB">
        <w:trPr>
          <w:trHeight w:hRule="exact" w:val="100"/>
        </w:trPr>
        <w:tc>
          <w:tcPr>
            <w:tcW w:w="5130" w:type="dxa"/>
            <w:tcBorders>
              <w:top w:val="single" w:sz="8" w:space="0" w:color="auto"/>
              <w:left w:val="single" w:sz="8" w:space="0" w:color="auto"/>
              <w:bottom w:val="nil"/>
              <w:right w:val="single" w:sz="8" w:space="0" w:color="auto"/>
            </w:tcBorders>
          </w:tcPr>
          <w:p w14:paraId="6DBDF8F3" w14:textId="77777777" w:rsidR="003B3C0B" w:rsidRPr="00114412" w:rsidRDefault="003B3C0B" w:rsidP="00D662AB">
            <w:pPr>
              <w:tabs>
                <w:tab w:val="left" w:pos="3600"/>
              </w:tabs>
              <w:rPr>
                <w:sz w:val="14"/>
              </w:rPr>
            </w:pPr>
          </w:p>
        </w:tc>
        <w:tc>
          <w:tcPr>
            <w:tcW w:w="4950" w:type="dxa"/>
            <w:tcBorders>
              <w:top w:val="single" w:sz="8" w:space="0" w:color="auto"/>
              <w:left w:val="single" w:sz="8" w:space="0" w:color="auto"/>
              <w:bottom w:val="nil"/>
              <w:right w:val="single" w:sz="8" w:space="0" w:color="auto"/>
            </w:tcBorders>
          </w:tcPr>
          <w:p w14:paraId="2C047F8F" w14:textId="77777777" w:rsidR="003B3C0B" w:rsidRPr="00114412" w:rsidRDefault="003B3C0B" w:rsidP="00D662AB">
            <w:pPr>
              <w:tabs>
                <w:tab w:val="left" w:pos="3600"/>
              </w:tabs>
              <w:rPr>
                <w:sz w:val="13"/>
              </w:rPr>
            </w:pPr>
          </w:p>
        </w:tc>
      </w:tr>
      <w:tr w:rsidR="003B3C0B" w:rsidRPr="00114412" w14:paraId="64DB038E" w14:textId="77777777" w:rsidTr="00D662AB">
        <w:trPr>
          <w:trHeight w:hRule="exact" w:val="839"/>
        </w:trPr>
        <w:tc>
          <w:tcPr>
            <w:tcW w:w="5130" w:type="dxa"/>
            <w:tcBorders>
              <w:top w:val="nil"/>
              <w:left w:val="single" w:sz="8" w:space="0" w:color="auto"/>
              <w:bottom w:val="single" w:sz="8" w:space="0" w:color="auto"/>
              <w:right w:val="single" w:sz="8" w:space="0" w:color="auto"/>
            </w:tcBorders>
          </w:tcPr>
          <w:p w14:paraId="72E182B9" w14:textId="68A6C9F0" w:rsidR="003B3C0B" w:rsidRPr="00287443" w:rsidRDefault="003B3C0B" w:rsidP="00814D2A">
            <w:pPr>
              <w:tabs>
                <w:tab w:val="left" w:pos="3600"/>
              </w:tabs>
              <w:rPr>
                <w:sz w:val="20"/>
              </w:rPr>
            </w:pPr>
            <w:r w:rsidRPr="00287443">
              <w:rPr>
                <w:sz w:val="14"/>
              </w:rPr>
              <w:t xml:space="preserve"> </w:t>
            </w:r>
          </w:p>
        </w:tc>
        <w:tc>
          <w:tcPr>
            <w:tcW w:w="4950" w:type="dxa"/>
            <w:tcBorders>
              <w:top w:val="nil"/>
              <w:left w:val="single" w:sz="8" w:space="0" w:color="auto"/>
              <w:bottom w:val="single" w:sz="8" w:space="0" w:color="auto"/>
              <w:right w:val="single" w:sz="8" w:space="0" w:color="auto"/>
            </w:tcBorders>
          </w:tcPr>
          <w:p w14:paraId="5BB25E5D" w14:textId="2FEF059E" w:rsidR="003B3C0B" w:rsidRPr="00287443" w:rsidRDefault="003B3C0B" w:rsidP="00D662AB">
            <w:pPr>
              <w:tabs>
                <w:tab w:val="left" w:pos="3600"/>
              </w:tabs>
              <w:rPr>
                <w:sz w:val="20"/>
              </w:rPr>
            </w:pPr>
          </w:p>
        </w:tc>
      </w:tr>
    </w:tbl>
    <w:p w14:paraId="41243C65" w14:textId="77777777" w:rsidR="003B3C0B" w:rsidRPr="00114412" w:rsidRDefault="003B3C0B" w:rsidP="003B3C0B">
      <w:pPr>
        <w:rPr>
          <w:b/>
          <w:sz w:val="14"/>
          <w:szCs w:val="14"/>
        </w:rPr>
      </w:pPr>
    </w:p>
    <w:p w14:paraId="262DD86B" w14:textId="77777777" w:rsidR="003B3C0B" w:rsidRPr="00114412" w:rsidRDefault="003B3C0B" w:rsidP="003B3C0B">
      <w:pPr>
        <w:rPr>
          <w:b/>
          <w:sz w:val="14"/>
          <w:szCs w:val="14"/>
        </w:rPr>
      </w:pPr>
      <w:r w:rsidRPr="00C314CE">
        <w:rPr>
          <w:b/>
          <w:sz w:val="14"/>
          <w:szCs w:val="14"/>
        </w:rPr>
        <w:t xml:space="preserve">                                                                                        </w:t>
      </w:r>
    </w:p>
    <w:p w14:paraId="47D43FA9" w14:textId="77777777" w:rsidR="003B3C0B" w:rsidRPr="00287443" w:rsidRDefault="003B3C0B" w:rsidP="003B3C0B">
      <w:pPr>
        <w:ind w:left="-450" w:hanging="270"/>
        <w:rPr>
          <w:sz w:val="20"/>
        </w:rPr>
      </w:pPr>
    </w:p>
    <w:p w14:paraId="3D06D13E" w14:textId="77777777" w:rsidR="008953BE" w:rsidRDefault="003B3C0B">
      <w:pPr>
        <w:rPr>
          <w:rFonts w:asciiTheme="minorHAnsi" w:eastAsiaTheme="majorEastAsia" w:hAnsiTheme="minorHAnsi" w:cstheme="minorHAnsi"/>
          <w:b/>
          <w:bCs/>
          <w:color w:val="000000" w:themeColor="text1"/>
          <w:kern w:val="28"/>
          <w:sz w:val="20"/>
        </w:rPr>
        <w:sectPr w:rsidR="008953BE" w:rsidSect="003B3C0B">
          <w:headerReference w:type="default" r:id="rId8"/>
          <w:footerReference w:type="even" r:id="rId9"/>
          <w:footerReference w:type="default" r:id="rId10"/>
          <w:headerReference w:type="first" r:id="rId11"/>
          <w:footerReference w:type="first" r:id="rId12"/>
          <w:pgSz w:w="12240" w:h="15840"/>
          <w:pgMar w:top="1440" w:right="1440" w:bottom="1440" w:left="1440" w:header="720" w:footer="720" w:gutter="0"/>
          <w:pgNumType w:start="1"/>
          <w:cols w:space="720"/>
          <w:titlePg/>
          <w:docGrid w:linePitch="360"/>
        </w:sectPr>
      </w:pPr>
      <w:r>
        <w:rPr>
          <w:rFonts w:asciiTheme="minorHAnsi" w:eastAsiaTheme="majorEastAsia" w:hAnsiTheme="minorHAnsi" w:cstheme="minorHAnsi"/>
          <w:b/>
          <w:bCs/>
          <w:color w:val="000000" w:themeColor="text1"/>
          <w:kern w:val="28"/>
          <w:sz w:val="20"/>
        </w:rPr>
        <w:br w:type="page"/>
      </w:r>
    </w:p>
    <w:p w14:paraId="499617F5" w14:textId="77777777" w:rsidR="003B3C0B" w:rsidRDefault="003B3C0B">
      <w:pPr>
        <w:rPr>
          <w:rFonts w:asciiTheme="minorHAnsi" w:eastAsiaTheme="majorEastAsia" w:hAnsiTheme="minorHAnsi" w:cstheme="minorHAnsi"/>
          <w:b/>
          <w:bCs/>
          <w:color w:val="000000" w:themeColor="text1"/>
          <w:kern w:val="28"/>
          <w:sz w:val="20"/>
        </w:rPr>
      </w:pPr>
    </w:p>
    <w:p w14:paraId="1E21E314" w14:textId="77777777" w:rsidR="008758B9" w:rsidRPr="00EC158B" w:rsidRDefault="008758B9" w:rsidP="003B3C0B">
      <w:pPr>
        <w:jc w:val="center"/>
        <w:rPr>
          <w:rFonts w:asciiTheme="minorHAnsi" w:eastAsiaTheme="majorEastAsia" w:hAnsiTheme="minorHAnsi" w:cstheme="minorHAnsi"/>
          <w:b/>
          <w:bCs/>
          <w:color w:val="000000" w:themeColor="text1"/>
          <w:kern w:val="28"/>
          <w:sz w:val="20"/>
        </w:rPr>
      </w:pPr>
    </w:p>
    <w:p w14:paraId="15113E46" w14:textId="77777777" w:rsidR="00B7449E" w:rsidRDefault="00D6428A" w:rsidP="00E97379">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A</w:t>
      </w:r>
    </w:p>
    <w:p w14:paraId="518ECC42" w14:textId="04788F52" w:rsidR="00B7449E" w:rsidRDefault="00085746"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 xml:space="preserve">Goods and </w:t>
      </w:r>
      <w:r w:rsidR="00E52E73">
        <w:rPr>
          <w:rFonts w:asciiTheme="minorHAnsi" w:hAnsiTheme="minorHAnsi" w:cstheme="minorHAnsi"/>
          <w:color w:val="000000" w:themeColor="text1"/>
          <w:sz w:val="20"/>
          <w:szCs w:val="20"/>
        </w:rPr>
        <w:t>Services</w:t>
      </w:r>
    </w:p>
    <w:p w14:paraId="201EF85C" w14:textId="659747DD" w:rsidR="00814D2A" w:rsidRPr="00814D2A" w:rsidRDefault="00814D2A" w:rsidP="00B7449E">
      <w:pPr>
        <w:pStyle w:val="Title"/>
        <w:spacing w:before="120" w:after="120" w:line="300" w:lineRule="atLeast"/>
        <w:rPr>
          <w:rFonts w:asciiTheme="minorHAnsi" w:hAnsiTheme="minorHAnsi" w:cstheme="minorHAnsi"/>
          <w:color w:val="FF0000"/>
          <w:sz w:val="20"/>
          <w:szCs w:val="20"/>
        </w:rPr>
      </w:pPr>
      <w:r>
        <w:rPr>
          <w:rFonts w:asciiTheme="minorHAnsi" w:hAnsiTheme="minorHAnsi" w:cstheme="minorHAnsi"/>
          <w:color w:val="FF0000"/>
          <w:sz w:val="20"/>
          <w:szCs w:val="20"/>
        </w:rPr>
        <w:t>SAMPLE</w:t>
      </w:r>
    </w:p>
    <w:p w14:paraId="6E3EEF18" w14:textId="77777777" w:rsidR="00B7449E" w:rsidRPr="00EC158B" w:rsidRDefault="00B7449E" w:rsidP="00B7449E">
      <w:pPr>
        <w:spacing w:line="300" w:lineRule="atLeast"/>
        <w:ind w:left="360"/>
        <w:rPr>
          <w:rFonts w:asciiTheme="minorHAnsi" w:hAnsiTheme="minorHAnsi" w:cstheme="minorHAnsi"/>
          <w:sz w:val="20"/>
        </w:rPr>
      </w:pPr>
    </w:p>
    <w:p w14:paraId="7F6753DE" w14:textId="77777777" w:rsidR="00EF6C03" w:rsidRPr="00EC158B" w:rsidRDefault="00EF6C03" w:rsidP="00846E22">
      <w:pPr>
        <w:pStyle w:val="Apnd1"/>
        <w:numPr>
          <w:ilvl w:val="0"/>
          <w:numId w:val="18"/>
        </w:numPr>
        <w:spacing w:before="120" w:after="120"/>
        <w:rPr>
          <w:rFonts w:asciiTheme="minorHAnsi" w:hAnsiTheme="minorHAnsi" w:cstheme="minorHAnsi"/>
          <w:bCs/>
          <w:i/>
          <w:sz w:val="20"/>
          <w:szCs w:val="20"/>
          <w:lang w:bidi="en-US"/>
        </w:rPr>
      </w:pPr>
      <w:r w:rsidRPr="00EC158B">
        <w:rPr>
          <w:rFonts w:asciiTheme="minorHAnsi" w:hAnsiTheme="minorHAnsi" w:cstheme="minorHAnsi"/>
          <w:sz w:val="20"/>
          <w:szCs w:val="20"/>
        </w:rPr>
        <w:t xml:space="preserve">Background and Purpose. </w:t>
      </w:r>
    </w:p>
    <w:p w14:paraId="13847E16" w14:textId="0E3982B6" w:rsidR="00E71A67" w:rsidRPr="00690815" w:rsidRDefault="00690815" w:rsidP="00690815">
      <w:pPr>
        <w:pStyle w:val="ListParagraph"/>
        <w:numPr>
          <w:ilvl w:val="0"/>
          <w:numId w:val="21"/>
        </w:numPr>
        <w:spacing w:before="120" w:after="120"/>
        <w:rPr>
          <w:rFonts w:asciiTheme="minorHAnsi" w:hAnsiTheme="minorHAnsi" w:cstheme="minorHAnsi"/>
          <w:i/>
          <w:sz w:val="20"/>
        </w:rPr>
      </w:pPr>
      <w:r>
        <w:rPr>
          <w:rFonts w:asciiTheme="minorHAnsi" w:hAnsiTheme="minorHAnsi" w:cstheme="minorHAnsi"/>
          <w:iCs/>
          <w:sz w:val="20"/>
        </w:rPr>
        <w:t>TO BE COMPLETED AT TIME OF CONTRACT AWARD</w:t>
      </w:r>
      <w:r w:rsidR="00570210">
        <w:rPr>
          <w:rFonts w:asciiTheme="minorHAnsi" w:hAnsiTheme="minorHAnsi" w:cstheme="minorHAnsi"/>
          <w:i/>
          <w:sz w:val="20"/>
        </w:rPr>
        <w:t xml:space="preserve">  </w:t>
      </w:r>
      <w:r w:rsidR="0066703F" w:rsidRPr="00690815">
        <w:rPr>
          <w:rFonts w:asciiTheme="minorHAnsi" w:hAnsiTheme="minorHAnsi" w:cstheme="minorHAnsi"/>
          <w:i/>
          <w:sz w:val="20"/>
        </w:rPr>
        <w:t xml:space="preserve"> </w:t>
      </w:r>
    </w:p>
    <w:p w14:paraId="5CE5D9C6" w14:textId="77777777" w:rsidR="0012785C" w:rsidRPr="00EC158B" w:rsidRDefault="0012785C" w:rsidP="0012785C">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Goods</w:t>
      </w:r>
    </w:p>
    <w:p w14:paraId="78E05B37"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52184876" w14:textId="77777777" w:rsidR="008E228D" w:rsidRPr="008E228D" w:rsidRDefault="008E228D" w:rsidP="008E228D">
      <w:pPr>
        <w:pStyle w:val="ListParagraph"/>
        <w:numPr>
          <w:ilvl w:val="0"/>
          <w:numId w:val="12"/>
        </w:numPr>
        <w:tabs>
          <w:tab w:val="left" w:pos="900"/>
        </w:tabs>
        <w:spacing w:before="120" w:after="120"/>
        <w:rPr>
          <w:rFonts w:asciiTheme="minorHAnsi" w:hAnsiTheme="minorHAnsi" w:cstheme="minorHAnsi"/>
          <w:b/>
          <w:bCs/>
          <w:vanish/>
          <w:sz w:val="20"/>
        </w:rPr>
      </w:pPr>
    </w:p>
    <w:p w14:paraId="08A0BDE6" w14:textId="2B530249" w:rsidR="0012785C" w:rsidRPr="00C54EE7" w:rsidRDefault="0012785C" w:rsidP="008E228D">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Description of Goods.</w:t>
      </w:r>
      <w:r w:rsidRPr="00EC158B">
        <w:rPr>
          <w:rFonts w:asciiTheme="minorHAnsi" w:hAnsiTheme="minorHAnsi" w:cstheme="minorHAnsi"/>
          <w:bCs/>
          <w:sz w:val="20"/>
        </w:rPr>
        <w:t xml:space="preserve"> The </w:t>
      </w:r>
      <w:r w:rsidR="00814D2A">
        <w:rPr>
          <w:rFonts w:asciiTheme="minorHAnsi" w:hAnsiTheme="minorHAnsi" w:cstheme="minorHAnsi"/>
          <w:bCs/>
          <w:sz w:val="20"/>
        </w:rPr>
        <w:t>Court</w:t>
      </w:r>
      <w:r w:rsidRPr="00EC158B">
        <w:rPr>
          <w:rFonts w:asciiTheme="minorHAnsi" w:hAnsiTheme="minorHAnsi" w:cstheme="minorHAnsi"/>
          <w:bCs/>
          <w:sz w:val="20"/>
        </w:rPr>
        <w:t xml:space="preserve"> shall purchase from Contractor, and Contractor shall sell to the </w:t>
      </w:r>
      <w:r w:rsidR="00814D2A">
        <w:rPr>
          <w:rFonts w:asciiTheme="minorHAnsi" w:hAnsiTheme="minorHAnsi" w:cstheme="minorHAnsi"/>
          <w:bCs/>
          <w:sz w:val="20"/>
        </w:rPr>
        <w:t>Court</w:t>
      </w:r>
      <w:r w:rsidRPr="00EC158B">
        <w:rPr>
          <w:rFonts w:asciiTheme="minorHAnsi" w:hAnsiTheme="minorHAnsi" w:cstheme="minorHAnsi"/>
          <w:bCs/>
          <w:sz w:val="20"/>
        </w:rPr>
        <w:t xml:space="preserve"> the following products, goods, materials, and supplies (“Goods”) free and clear of all liens, claims, and encumbrances</w:t>
      </w:r>
      <w:r>
        <w:rPr>
          <w:rFonts w:asciiTheme="minorHAnsi" w:hAnsiTheme="minorHAnsi" w:cstheme="minorHAnsi"/>
          <w:bCs/>
          <w:sz w:val="20"/>
        </w:rPr>
        <w:t>:</w:t>
      </w:r>
    </w:p>
    <w:p w14:paraId="6EE8B8BE" w14:textId="79CBBFC5" w:rsidR="0012785C" w:rsidRPr="00690815" w:rsidRDefault="00690815" w:rsidP="00690815">
      <w:pPr>
        <w:pStyle w:val="ListParagraph"/>
        <w:numPr>
          <w:ilvl w:val="0"/>
          <w:numId w:val="21"/>
        </w:numPr>
        <w:spacing w:before="120" w:after="120"/>
        <w:ind w:left="1260"/>
        <w:rPr>
          <w:rFonts w:asciiTheme="minorHAnsi" w:hAnsiTheme="minorHAnsi" w:cstheme="minorHAnsi"/>
          <w:i/>
          <w:sz w:val="20"/>
        </w:rPr>
      </w:pPr>
      <w:r w:rsidRPr="00690815">
        <w:rPr>
          <w:rFonts w:asciiTheme="minorHAnsi" w:hAnsiTheme="minorHAnsi" w:cstheme="minorHAnsi"/>
          <w:iCs/>
          <w:sz w:val="20"/>
        </w:rPr>
        <w:t>TO BE COMPLETED AT TIME OF CONTRACT AWARD</w:t>
      </w:r>
      <w:r w:rsidR="0012785C" w:rsidRPr="00690815">
        <w:rPr>
          <w:rFonts w:asciiTheme="minorHAnsi" w:hAnsiTheme="minorHAnsi" w:cstheme="minorHAnsi"/>
          <w:iCs/>
          <w:sz w:val="20"/>
        </w:rPr>
        <w:t xml:space="preserve">  </w:t>
      </w:r>
    </w:p>
    <w:p w14:paraId="71043AD2" w14:textId="0DEEE27C" w:rsidR="0012785C" w:rsidRPr="00E46145"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Risk of Los</w:t>
      </w:r>
      <w:r>
        <w:rPr>
          <w:rFonts w:asciiTheme="minorHAnsi" w:hAnsiTheme="minorHAnsi" w:cstheme="minorHAnsi"/>
          <w:b/>
          <w:bCs/>
          <w:sz w:val="20"/>
        </w:rPr>
        <w:t>s; Title</w:t>
      </w:r>
      <w:r w:rsidRPr="00EC158B">
        <w:rPr>
          <w:rFonts w:asciiTheme="minorHAnsi" w:hAnsiTheme="minorHAnsi" w:cstheme="minorHAnsi"/>
          <w:b/>
          <w:bCs/>
          <w:sz w:val="20"/>
        </w:rPr>
        <w:t>.</w:t>
      </w:r>
      <w:r>
        <w:rPr>
          <w:rFonts w:asciiTheme="minorHAnsi" w:hAnsiTheme="minorHAnsi" w:cstheme="minorHAnsi"/>
          <w:b/>
          <w:bCs/>
          <w:sz w:val="20"/>
        </w:rPr>
        <w:t xml:space="preserve">  </w:t>
      </w:r>
      <w:r>
        <w:rPr>
          <w:rFonts w:asciiTheme="minorHAnsi" w:hAnsiTheme="minorHAnsi" w:cstheme="minorHAnsi"/>
          <w:bCs/>
          <w:sz w:val="20"/>
        </w:rPr>
        <w:t>Contractor will deliver the Goods “Free on Board</w:t>
      </w:r>
      <w:r w:rsidRPr="002B170E">
        <w:rPr>
          <w:rFonts w:asciiTheme="minorHAnsi" w:hAnsiTheme="minorHAnsi" w:cstheme="minorHAnsi"/>
          <w:bCs/>
          <w:sz w:val="20"/>
        </w:rPr>
        <w:t xml:space="preserve"> Destination Freight Prepaid</w:t>
      </w:r>
      <w:r>
        <w:rPr>
          <w:rFonts w:asciiTheme="minorHAnsi" w:hAnsiTheme="minorHAnsi" w:cstheme="minorHAnsi"/>
          <w:bCs/>
          <w:sz w:val="20"/>
        </w:rPr>
        <w:t xml:space="preserve">”, to the </w:t>
      </w:r>
      <w:r w:rsidR="00814D2A">
        <w:rPr>
          <w:rFonts w:asciiTheme="minorHAnsi" w:hAnsiTheme="minorHAnsi" w:cstheme="minorHAnsi"/>
          <w:bCs/>
          <w:sz w:val="20"/>
        </w:rPr>
        <w:t>Court</w:t>
      </w:r>
      <w:r>
        <w:rPr>
          <w:rFonts w:asciiTheme="minorHAnsi" w:hAnsiTheme="minorHAnsi" w:cstheme="minorHAnsi"/>
          <w:bCs/>
          <w:sz w:val="20"/>
        </w:rPr>
        <w:t xml:space="preserve"> at</w:t>
      </w:r>
      <w:r w:rsidR="00B334BD">
        <w:rPr>
          <w:rFonts w:asciiTheme="minorHAnsi" w:hAnsiTheme="minorHAnsi" w:cstheme="minorHAnsi"/>
          <w:bCs/>
          <w:sz w:val="20"/>
        </w:rPr>
        <w:t xml:space="preserve"> </w:t>
      </w:r>
      <w:r w:rsidR="00690815" w:rsidRPr="004D3C77">
        <w:rPr>
          <w:rFonts w:asciiTheme="minorHAnsi" w:hAnsiTheme="minorHAnsi" w:cstheme="minorHAnsi"/>
          <w:bCs/>
          <w:sz w:val="20"/>
        </w:rPr>
        <w:t>[</w:t>
      </w:r>
      <w:r w:rsidR="00690815">
        <w:rPr>
          <w:rFonts w:asciiTheme="minorHAnsi" w:hAnsiTheme="minorHAnsi" w:cstheme="minorHAnsi"/>
          <w:bCs/>
          <w:sz w:val="20"/>
        </w:rPr>
        <w:t>___________________</w:t>
      </w:r>
      <w:r w:rsidR="00690815" w:rsidRPr="004D3C77">
        <w:rPr>
          <w:rFonts w:asciiTheme="minorHAnsi" w:hAnsiTheme="minorHAnsi" w:cstheme="minorHAnsi"/>
          <w:bCs/>
          <w:sz w:val="20"/>
        </w:rPr>
        <w:t>]</w:t>
      </w:r>
      <w:r w:rsidR="00690815">
        <w:rPr>
          <w:rFonts w:asciiTheme="minorHAnsi" w:hAnsiTheme="minorHAnsi" w:cstheme="minorHAnsi"/>
          <w:bCs/>
          <w:sz w:val="20"/>
        </w:rPr>
        <w:t xml:space="preserve">.  </w:t>
      </w:r>
      <w:r w:rsidRPr="006E7AB0">
        <w:rPr>
          <w:rFonts w:asciiTheme="minorHAnsi" w:hAnsiTheme="minorHAnsi" w:cstheme="minorHAnsi"/>
          <w:bCs/>
          <w:sz w:val="20"/>
        </w:rPr>
        <w:t xml:space="preserve">Title to </w:t>
      </w:r>
      <w:r>
        <w:rPr>
          <w:rFonts w:asciiTheme="minorHAnsi" w:hAnsiTheme="minorHAnsi" w:cstheme="minorHAnsi"/>
          <w:bCs/>
          <w:sz w:val="20"/>
        </w:rPr>
        <w:t>the Goods</w:t>
      </w:r>
      <w:r w:rsidRPr="006E7AB0">
        <w:rPr>
          <w:rFonts w:asciiTheme="minorHAnsi" w:hAnsiTheme="minorHAnsi" w:cstheme="minorHAnsi"/>
          <w:bCs/>
          <w:sz w:val="20"/>
        </w:rPr>
        <w:t xml:space="preserve"> vests in the </w:t>
      </w:r>
      <w:r w:rsidR="00814D2A">
        <w:rPr>
          <w:rFonts w:asciiTheme="minorHAnsi" w:hAnsiTheme="minorHAnsi" w:cstheme="minorHAnsi"/>
          <w:bCs/>
          <w:sz w:val="20"/>
        </w:rPr>
        <w:t>Court</w:t>
      </w:r>
      <w:r w:rsidRPr="006E7AB0">
        <w:rPr>
          <w:rFonts w:asciiTheme="minorHAnsi" w:hAnsiTheme="minorHAnsi" w:cstheme="minorHAnsi"/>
          <w:bCs/>
          <w:sz w:val="20"/>
        </w:rPr>
        <w:t xml:space="preserve"> upon payment of the </w:t>
      </w:r>
      <w:r>
        <w:rPr>
          <w:rFonts w:asciiTheme="minorHAnsi" w:hAnsiTheme="minorHAnsi" w:cstheme="minorHAnsi"/>
          <w:bCs/>
          <w:sz w:val="20"/>
        </w:rPr>
        <w:t xml:space="preserve">applicable </w:t>
      </w:r>
      <w:r w:rsidRPr="006E7AB0">
        <w:rPr>
          <w:rFonts w:asciiTheme="minorHAnsi" w:hAnsiTheme="minorHAnsi" w:cstheme="minorHAnsi"/>
          <w:bCs/>
          <w:sz w:val="20"/>
        </w:rPr>
        <w:t>purchase price</w:t>
      </w:r>
      <w:r>
        <w:rPr>
          <w:rFonts w:asciiTheme="minorHAnsi" w:hAnsiTheme="minorHAnsi" w:cstheme="minorHAnsi"/>
          <w:bCs/>
          <w:sz w:val="20"/>
        </w:rPr>
        <w:t>.</w:t>
      </w:r>
    </w:p>
    <w:p w14:paraId="4A517669" w14:textId="77777777" w:rsidR="0012785C" w:rsidRPr="003145FD" w:rsidRDefault="0012785C" w:rsidP="0012785C">
      <w:pPr>
        <w:pStyle w:val="ListParagraph"/>
        <w:numPr>
          <w:ilvl w:val="1"/>
          <w:numId w:val="12"/>
        </w:numPr>
        <w:tabs>
          <w:tab w:val="left" w:pos="900"/>
        </w:tabs>
        <w:spacing w:before="120" w:after="120"/>
        <w:rPr>
          <w:rFonts w:asciiTheme="minorHAnsi" w:hAnsiTheme="minorHAnsi" w:cstheme="minorHAnsi"/>
          <w:b/>
          <w:bCs/>
          <w:sz w:val="20"/>
        </w:rPr>
      </w:pPr>
      <w:r w:rsidRPr="00EC158B">
        <w:rPr>
          <w:rFonts w:asciiTheme="minorHAnsi" w:hAnsiTheme="minorHAnsi" w:cstheme="minorHAnsi"/>
          <w:b/>
          <w:bCs/>
          <w:sz w:val="20"/>
        </w:rPr>
        <w:t>Inspection and acceptance criteria.</w:t>
      </w:r>
      <w:r w:rsidRPr="00FE190F">
        <w:rPr>
          <w:rFonts w:asciiTheme="minorHAnsi" w:hAnsiTheme="minorHAnsi" w:cstheme="minorHAnsi"/>
          <w:bCs/>
          <w:i/>
          <w:sz w:val="20"/>
          <w:lang w:bidi="en-US"/>
        </w:rPr>
        <w:t xml:space="preserve"> </w:t>
      </w:r>
    </w:p>
    <w:p w14:paraId="3B6754FA" w14:textId="5DA5E46E" w:rsidR="0012785C" w:rsidRPr="00690815" w:rsidRDefault="0012785C"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0633D39D" w14:textId="6E2A7671" w:rsidR="0012785C" w:rsidRPr="00EC158B" w:rsidRDefault="001D61F6" w:rsidP="0012785C">
      <w:pPr>
        <w:pStyle w:val="ListParagraph"/>
        <w:numPr>
          <w:ilvl w:val="1"/>
          <w:numId w:val="12"/>
        </w:numPr>
        <w:tabs>
          <w:tab w:val="left" w:pos="900"/>
        </w:tabs>
        <w:spacing w:before="120" w:after="120"/>
        <w:rPr>
          <w:rFonts w:asciiTheme="minorHAnsi" w:hAnsiTheme="minorHAnsi" w:cstheme="minorHAnsi"/>
          <w:b/>
          <w:bCs/>
          <w:sz w:val="20"/>
        </w:rPr>
      </w:pPr>
      <w:r>
        <w:rPr>
          <w:rFonts w:asciiTheme="minorHAnsi" w:hAnsiTheme="minorHAnsi" w:cstheme="minorHAnsi"/>
          <w:b/>
          <w:bCs/>
          <w:sz w:val="20"/>
        </w:rPr>
        <w:t>Goods W</w:t>
      </w:r>
      <w:r w:rsidR="0012785C" w:rsidRPr="00EC158B">
        <w:rPr>
          <w:rFonts w:asciiTheme="minorHAnsi" w:hAnsiTheme="minorHAnsi" w:cstheme="minorHAnsi"/>
          <w:b/>
          <w:bCs/>
          <w:sz w:val="20"/>
        </w:rPr>
        <w:t>arranties.</w:t>
      </w:r>
      <w:r w:rsidR="0012785C">
        <w:rPr>
          <w:rFonts w:asciiTheme="minorHAnsi" w:hAnsiTheme="minorHAnsi" w:cstheme="minorHAnsi"/>
          <w:b/>
          <w:bCs/>
          <w:sz w:val="20"/>
        </w:rPr>
        <w:t xml:space="preserve">  </w:t>
      </w:r>
      <w:r w:rsidR="0012785C" w:rsidRPr="007E3BC8">
        <w:rPr>
          <w:rFonts w:asciiTheme="minorHAnsi" w:hAnsiTheme="minorHAnsi" w:cstheme="minorHAnsi"/>
          <w:bCs/>
          <w:sz w:val="20"/>
        </w:rPr>
        <w:t xml:space="preserve">Contractor warrants that </w:t>
      </w:r>
      <w:r w:rsidR="0012785C">
        <w:rPr>
          <w:rFonts w:asciiTheme="minorHAnsi" w:hAnsiTheme="minorHAnsi" w:cstheme="minorHAnsi"/>
          <w:bCs/>
          <w:sz w:val="20"/>
        </w:rPr>
        <w:t xml:space="preserve">the Goods </w:t>
      </w:r>
      <w:r w:rsidR="0012785C" w:rsidRPr="007E3BC8">
        <w:rPr>
          <w:rFonts w:asciiTheme="minorHAnsi" w:hAnsiTheme="minorHAnsi" w:cstheme="minorHAnsi"/>
          <w:bCs/>
          <w:sz w:val="20"/>
        </w:rPr>
        <w:t xml:space="preserve">will be merchantable for their intended purposes, free from all defects in materials and workmanship, </w:t>
      </w:r>
      <w:r w:rsidR="0012785C">
        <w:rPr>
          <w:rFonts w:asciiTheme="minorHAnsi" w:hAnsiTheme="minorHAnsi" w:cstheme="minorHAnsi"/>
          <w:bCs/>
          <w:sz w:val="20"/>
        </w:rPr>
        <w:t xml:space="preserve">in compliance with all </w:t>
      </w:r>
      <w:r w:rsidR="0012785C" w:rsidRPr="00EB564D">
        <w:rPr>
          <w:rFonts w:asciiTheme="minorHAnsi" w:hAnsiTheme="minorHAnsi" w:cstheme="minorHAnsi"/>
          <w:sz w:val="20"/>
        </w:rPr>
        <w:t xml:space="preserve">applicable </w:t>
      </w:r>
      <w:r w:rsidR="0012785C">
        <w:rPr>
          <w:rFonts w:asciiTheme="minorHAnsi" w:hAnsiTheme="minorHAnsi" w:cstheme="minorHAnsi"/>
          <w:sz w:val="20"/>
        </w:rPr>
        <w:t>s</w:t>
      </w:r>
      <w:r w:rsidR="0012785C" w:rsidRPr="00EB564D">
        <w:rPr>
          <w:rFonts w:asciiTheme="minorHAnsi" w:hAnsiTheme="minorHAnsi" w:cstheme="minorHAnsi"/>
          <w:sz w:val="20"/>
        </w:rPr>
        <w:t xml:space="preserve">pecifications and </w:t>
      </w:r>
      <w:r w:rsidR="0012785C">
        <w:rPr>
          <w:rFonts w:asciiTheme="minorHAnsi" w:hAnsiTheme="minorHAnsi" w:cstheme="minorHAnsi"/>
          <w:sz w:val="20"/>
        </w:rPr>
        <w:t>d</w:t>
      </w:r>
      <w:r w:rsidR="0012785C" w:rsidRPr="00EB564D">
        <w:rPr>
          <w:rFonts w:asciiTheme="minorHAnsi" w:hAnsiTheme="minorHAnsi" w:cstheme="minorHAnsi"/>
          <w:sz w:val="20"/>
        </w:rPr>
        <w:t>ocumentation</w:t>
      </w:r>
      <w:r w:rsidR="0012785C">
        <w:rPr>
          <w:rFonts w:asciiTheme="minorHAnsi" w:hAnsiTheme="minorHAnsi" w:cstheme="minorHAnsi"/>
          <w:sz w:val="20"/>
        </w:rPr>
        <w:t>,</w:t>
      </w:r>
      <w:r w:rsidR="0012785C" w:rsidRPr="007E3BC8">
        <w:rPr>
          <w:rFonts w:asciiTheme="minorHAnsi" w:hAnsiTheme="minorHAnsi" w:cstheme="minorHAnsi"/>
          <w:bCs/>
          <w:sz w:val="20"/>
        </w:rPr>
        <w:t xml:space="preserve"> and to the extent not manufactured pursuant to detailed designs furnished by the </w:t>
      </w:r>
      <w:r w:rsidR="00814D2A">
        <w:rPr>
          <w:rFonts w:asciiTheme="minorHAnsi" w:hAnsiTheme="minorHAnsi" w:cstheme="minorHAnsi"/>
          <w:bCs/>
          <w:sz w:val="20"/>
        </w:rPr>
        <w:t>Court</w:t>
      </w:r>
      <w:r w:rsidR="0012785C">
        <w:rPr>
          <w:rFonts w:asciiTheme="minorHAnsi" w:hAnsiTheme="minorHAnsi" w:cstheme="minorHAnsi"/>
          <w:bCs/>
          <w:sz w:val="20"/>
        </w:rPr>
        <w:t xml:space="preserve">, free from defects in design. </w:t>
      </w:r>
      <w:r w:rsidR="0012785C" w:rsidRPr="007E3BC8">
        <w:rPr>
          <w:rFonts w:asciiTheme="minorHAnsi" w:hAnsiTheme="minorHAnsi" w:cstheme="minorHAnsi"/>
          <w:bCs/>
          <w:sz w:val="20"/>
        </w:rPr>
        <w:t xml:space="preserve">The </w:t>
      </w:r>
      <w:r w:rsidR="00814D2A">
        <w:rPr>
          <w:rFonts w:asciiTheme="minorHAnsi" w:hAnsiTheme="minorHAnsi" w:cstheme="minorHAnsi"/>
          <w:bCs/>
          <w:sz w:val="20"/>
        </w:rPr>
        <w:t>Court</w:t>
      </w:r>
      <w:r w:rsidR="0012785C" w:rsidRPr="007E3BC8">
        <w:rPr>
          <w:rFonts w:asciiTheme="minorHAnsi" w:hAnsiTheme="minorHAnsi" w:cstheme="minorHAnsi"/>
          <w:bCs/>
          <w:sz w:val="20"/>
        </w:rPr>
        <w:t xml:space="preserve">’s approval of designs or specifications furnished by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shall not relieve </w:t>
      </w:r>
      <w:r w:rsidR="0012785C">
        <w:rPr>
          <w:rFonts w:asciiTheme="minorHAnsi" w:hAnsiTheme="minorHAnsi" w:cstheme="minorHAnsi"/>
          <w:bCs/>
          <w:sz w:val="20"/>
        </w:rPr>
        <w:t>Contractor</w:t>
      </w:r>
      <w:r w:rsidR="0012785C" w:rsidRPr="007E3BC8">
        <w:rPr>
          <w:rFonts w:asciiTheme="minorHAnsi" w:hAnsiTheme="minorHAnsi" w:cstheme="minorHAnsi"/>
          <w:bCs/>
          <w:sz w:val="20"/>
        </w:rPr>
        <w:t xml:space="preserve"> of its obligations under this warranty.</w:t>
      </w:r>
    </w:p>
    <w:p w14:paraId="0D49EAE1" w14:textId="77777777" w:rsidR="00535786" w:rsidRPr="00EC158B" w:rsidRDefault="0004230B" w:rsidP="00846E22">
      <w:pPr>
        <w:pStyle w:val="Apnd1"/>
        <w:numPr>
          <w:ilvl w:val="0"/>
          <w:numId w:val="18"/>
        </w:numPr>
        <w:spacing w:before="120" w:after="120"/>
        <w:rPr>
          <w:rFonts w:asciiTheme="minorHAnsi" w:hAnsiTheme="minorHAnsi" w:cstheme="minorHAnsi"/>
          <w:sz w:val="20"/>
          <w:szCs w:val="20"/>
        </w:rPr>
      </w:pPr>
      <w:r w:rsidRPr="00EC158B">
        <w:rPr>
          <w:rFonts w:asciiTheme="minorHAnsi" w:hAnsiTheme="minorHAnsi" w:cstheme="minorHAnsi"/>
          <w:sz w:val="20"/>
          <w:szCs w:val="20"/>
        </w:rPr>
        <w:t>Services</w:t>
      </w:r>
      <w:r w:rsidR="00085746">
        <w:rPr>
          <w:rFonts w:asciiTheme="minorHAnsi" w:hAnsiTheme="minorHAnsi" w:cstheme="minorHAnsi"/>
          <w:sz w:val="20"/>
          <w:szCs w:val="20"/>
        </w:rPr>
        <w:t>.</w:t>
      </w:r>
    </w:p>
    <w:p w14:paraId="67C48018" w14:textId="77777777" w:rsidR="007B1D82" w:rsidRPr="00C4177B" w:rsidRDefault="004544D7"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Description of Services.</w:t>
      </w:r>
      <w:r w:rsidR="00C4177B">
        <w:rPr>
          <w:rFonts w:asciiTheme="minorHAnsi" w:hAnsiTheme="minorHAnsi" w:cstheme="minorHAnsi"/>
          <w:b/>
          <w:bCs/>
          <w:sz w:val="20"/>
          <w:lang w:bidi="en-US"/>
        </w:rPr>
        <w:t xml:space="preserve">  </w:t>
      </w:r>
      <w:r w:rsidR="00060045" w:rsidRPr="00EC158B">
        <w:rPr>
          <w:rFonts w:asciiTheme="minorHAnsi" w:hAnsiTheme="minorHAnsi" w:cstheme="minorHAnsi"/>
          <w:sz w:val="20"/>
        </w:rPr>
        <w:t>Contractor shall perform the following services (“Services”):</w:t>
      </w:r>
    </w:p>
    <w:p w14:paraId="70092480" w14:textId="39F49E8B" w:rsidR="00C4177B" w:rsidRPr="00690815" w:rsidRDefault="00C54EE7"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29CA48D9" w14:textId="1CBA9039" w:rsidR="00C4177B" w:rsidRPr="00C4177B" w:rsidRDefault="00C4177B" w:rsidP="00846E22">
      <w:pPr>
        <w:numPr>
          <w:ilvl w:val="1"/>
          <w:numId w:val="18"/>
        </w:numPr>
        <w:spacing w:before="120" w:after="120"/>
        <w:rPr>
          <w:rFonts w:asciiTheme="minorHAnsi" w:hAnsiTheme="minorHAnsi" w:cstheme="minorHAnsi"/>
          <w:bCs/>
          <w:sz w:val="20"/>
          <w:u w:val="single"/>
          <w:lang w:bidi="en-US"/>
        </w:rPr>
      </w:pPr>
      <w:r w:rsidRPr="00EC158B">
        <w:rPr>
          <w:rFonts w:asciiTheme="minorHAnsi" w:hAnsiTheme="minorHAnsi" w:cstheme="minorHAnsi"/>
          <w:b/>
          <w:bCs/>
          <w:sz w:val="20"/>
          <w:lang w:bidi="en-US"/>
        </w:rPr>
        <w:t xml:space="preserve">Description of </w:t>
      </w:r>
      <w:r>
        <w:rPr>
          <w:rFonts w:asciiTheme="minorHAnsi" w:hAnsiTheme="minorHAnsi" w:cstheme="minorHAnsi"/>
          <w:b/>
          <w:bCs/>
          <w:sz w:val="20"/>
          <w:lang w:bidi="en-US"/>
        </w:rPr>
        <w:t>Deliverables</w:t>
      </w:r>
      <w:r w:rsidRPr="00EC158B">
        <w:rPr>
          <w:rFonts w:asciiTheme="minorHAnsi" w:hAnsiTheme="minorHAnsi" w:cstheme="minorHAnsi"/>
          <w:b/>
          <w:bCs/>
          <w:sz w:val="20"/>
          <w:lang w:bidi="en-US"/>
        </w:rPr>
        <w:t xml:space="preserve">. </w:t>
      </w:r>
      <w:r w:rsidR="00AD682C">
        <w:rPr>
          <w:rFonts w:asciiTheme="minorHAnsi" w:hAnsiTheme="minorHAnsi" w:cstheme="minorHAnsi"/>
          <w:bCs/>
          <w:sz w:val="20"/>
          <w:u w:val="single"/>
          <w:lang w:bidi="en-US"/>
        </w:rPr>
        <w:t xml:space="preserve"> </w:t>
      </w:r>
      <w:r w:rsidRPr="00EC158B">
        <w:rPr>
          <w:rFonts w:asciiTheme="minorHAnsi" w:hAnsiTheme="minorHAnsi" w:cstheme="minorHAnsi"/>
          <w:sz w:val="20"/>
        </w:rPr>
        <w:t xml:space="preserve">Contractor shall </w:t>
      </w:r>
      <w:r>
        <w:rPr>
          <w:rFonts w:asciiTheme="minorHAnsi" w:hAnsiTheme="minorHAnsi" w:cstheme="minorHAnsi"/>
          <w:sz w:val="20"/>
        </w:rPr>
        <w:t xml:space="preserve">deliver to the </w:t>
      </w:r>
      <w:r w:rsidR="00814D2A">
        <w:rPr>
          <w:rFonts w:asciiTheme="minorHAnsi" w:hAnsiTheme="minorHAnsi" w:cstheme="minorHAnsi"/>
          <w:sz w:val="20"/>
        </w:rPr>
        <w:t>Court</w:t>
      </w:r>
      <w:r>
        <w:rPr>
          <w:rFonts w:asciiTheme="minorHAnsi" w:hAnsiTheme="minorHAnsi" w:cstheme="minorHAnsi"/>
          <w:sz w:val="20"/>
        </w:rPr>
        <w:t xml:space="preserve"> the following work product</w:t>
      </w:r>
      <w:r w:rsidR="003F1B2B">
        <w:rPr>
          <w:rFonts w:asciiTheme="minorHAnsi" w:hAnsiTheme="minorHAnsi" w:cstheme="minorHAnsi"/>
          <w:sz w:val="20"/>
        </w:rPr>
        <w:t>s</w:t>
      </w:r>
      <w:r>
        <w:rPr>
          <w:rFonts w:asciiTheme="minorHAnsi" w:hAnsiTheme="minorHAnsi" w:cstheme="minorHAnsi"/>
          <w:sz w:val="20"/>
        </w:rPr>
        <w:t xml:space="preserve"> (“Deliverable</w:t>
      </w:r>
      <w:r w:rsidR="003F1B2B">
        <w:rPr>
          <w:rFonts w:asciiTheme="minorHAnsi" w:hAnsiTheme="minorHAnsi" w:cstheme="minorHAnsi"/>
          <w:sz w:val="20"/>
        </w:rPr>
        <w:t>s</w:t>
      </w:r>
      <w:r>
        <w:rPr>
          <w:rFonts w:asciiTheme="minorHAnsi" w:hAnsiTheme="minorHAnsi" w:cstheme="minorHAnsi"/>
          <w:sz w:val="20"/>
        </w:rPr>
        <w:t>”)</w:t>
      </w:r>
      <w:r w:rsidRPr="00EC158B">
        <w:rPr>
          <w:rFonts w:asciiTheme="minorHAnsi" w:hAnsiTheme="minorHAnsi" w:cstheme="minorHAnsi"/>
          <w:sz w:val="20"/>
        </w:rPr>
        <w:t>:</w:t>
      </w:r>
    </w:p>
    <w:p w14:paraId="13BE9B1C" w14:textId="761FD16B" w:rsidR="00C4177B" w:rsidRPr="00690815" w:rsidRDefault="003145FD" w:rsidP="00690815">
      <w:pPr>
        <w:pStyle w:val="ListParagraph"/>
        <w:numPr>
          <w:ilvl w:val="0"/>
          <w:numId w:val="21"/>
        </w:numPr>
        <w:spacing w:before="120" w:after="120"/>
        <w:ind w:left="1260"/>
        <w:rPr>
          <w:rFonts w:asciiTheme="minorHAnsi" w:hAnsiTheme="minorHAnsi" w:cstheme="minorHAnsi"/>
          <w:iCs/>
          <w:sz w:val="20"/>
        </w:rPr>
      </w:pPr>
      <w:r>
        <w:rPr>
          <w:rFonts w:asciiTheme="minorHAnsi" w:hAnsiTheme="minorHAnsi" w:cstheme="minorHAnsi"/>
          <w:i/>
          <w:sz w:val="20"/>
        </w:rPr>
        <w:t xml:space="preserve">  </w:t>
      </w:r>
      <w:r w:rsidR="00690815" w:rsidRPr="00690815">
        <w:rPr>
          <w:rFonts w:asciiTheme="minorHAnsi" w:hAnsiTheme="minorHAnsi" w:cstheme="minorHAnsi"/>
          <w:iCs/>
          <w:sz w:val="20"/>
        </w:rPr>
        <w:t>TO BE COMPLETED AT TIME OF CONTRACT AWARD</w:t>
      </w:r>
    </w:p>
    <w:p w14:paraId="125143A3" w14:textId="6E067669" w:rsidR="00570F30" w:rsidRPr="000033AA" w:rsidRDefault="00570F30"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Acceptance Criteria</w:t>
      </w:r>
      <w:r w:rsidR="00C4177B" w:rsidRPr="00EC158B">
        <w:rPr>
          <w:rFonts w:asciiTheme="minorHAnsi" w:hAnsiTheme="minorHAnsi" w:cstheme="minorHAnsi"/>
          <w:b/>
          <w:bCs/>
          <w:sz w:val="20"/>
          <w:lang w:bidi="en-US"/>
        </w:rPr>
        <w:t xml:space="preserve">. </w:t>
      </w:r>
      <w:r>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The Services and Deliverables must meet the following </w:t>
      </w:r>
      <w:r w:rsidR="00612BB5">
        <w:rPr>
          <w:rFonts w:asciiTheme="minorHAnsi" w:hAnsiTheme="minorHAnsi" w:cstheme="minorHAnsi"/>
          <w:bCs/>
          <w:sz w:val="20"/>
          <w:lang w:bidi="en-US"/>
        </w:rPr>
        <w:t xml:space="preserve">acceptance </w:t>
      </w:r>
      <w:proofErr w:type="gramStart"/>
      <w:r w:rsidR="00612BB5">
        <w:rPr>
          <w:rFonts w:asciiTheme="minorHAnsi" w:hAnsiTheme="minorHAnsi" w:cstheme="minorHAnsi"/>
          <w:bCs/>
          <w:sz w:val="20"/>
          <w:lang w:bidi="en-US"/>
        </w:rPr>
        <w:t>c</w:t>
      </w:r>
      <w:r w:rsidR="000033AA">
        <w:rPr>
          <w:rFonts w:asciiTheme="minorHAnsi" w:hAnsiTheme="minorHAnsi" w:cstheme="minorHAnsi"/>
          <w:bCs/>
          <w:sz w:val="20"/>
          <w:lang w:bidi="en-US"/>
        </w:rPr>
        <w:t>riteria</w:t>
      </w:r>
      <w:proofErr w:type="gramEnd"/>
      <w:r w:rsidR="00612BB5">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or the </w:t>
      </w:r>
      <w:r w:rsidR="00814D2A">
        <w:rPr>
          <w:rFonts w:asciiTheme="minorHAnsi" w:hAnsiTheme="minorHAnsi" w:cstheme="minorHAnsi"/>
          <w:bCs/>
          <w:sz w:val="20"/>
          <w:lang w:bidi="en-US"/>
        </w:rPr>
        <w:t>Court</w:t>
      </w:r>
      <w:r w:rsidR="000033AA">
        <w:rPr>
          <w:rFonts w:asciiTheme="minorHAnsi" w:hAnsiTheme="minorHAnsi" w:cstheme="minorHAnsi"/>
          <w:bCs/>
          <w:sz w:val="20"/>
          <w:lang w:bidi="en-US"/>
        </w:rPr>
        <w:t xml:space="preserve"> </w:t>
      </w:r>
      <w:r w:rsidR="003E04D4">
        <w:rPr>
          <w:rFonts w:asciiTheme="minorHAnsi" w:hAnsiTheme="minorHAnsi" w:cstheme="minorHAnsi"/>
          <w:bCs/>
          <w:sz w:val="20"/>
          <w:lang w:bidi="en-US"/>
        </w:rPr>
        <w:t>may</w:t>
      </w:r>
      <w:r w:rsidR="000033AA">
        <w:rPr>
          <w:rFonts w:asciiTheme="minorHAnsi" w:hAnsiTheme="minorHAnsi" w:cstheme="minorHAnsi"/>
          <w:bCs/>
          <w:sz w:val="20"/>
          <w:lang w:bidi="en-US"/>
        </w:rPr>
        <w:t xml:space="preserve"> reject the applic</w:t>
      </w:r>
      <w:r w:rsidR="00152E34">
        <w:rPr>
          <w:rFonts w:asciiTheme="minorHAnsi" w:hAnsiTheme="minorHAnsi" w:cstheme="minorHAnsi"/>
          <w:bCs/>
          <w:sz w:val="20"/>
          <w:lang w:bidi="en-US"/>
        </w:rPr>
        <w:t xml:space="preserve">able Services or Deliverables. </w:t>
      </w:r>
      <w:r w:rsidR="00C1317B" w:rsidRPr="00C1317B">
        <w:rPr>
          <w:rFonts w:asciiTheme="minorHAnsi" w:hAnsiTheme="minorHAnsi" w:cstheme="minorHAnsi"/>
          <w:bCs/>
          <w:sz w:val="20"/>
          <w:lang w:bidi="en-US"/>
        </w:rPr>
        <w:t xml:space="preserve">The </w:t>
      </w:r>
      <w:r w:rsidR="00814D2A">
        <w:rPr>
          <w:rFonts w:asciiTheme="minorHAnsi" w:hAnsiTheme="minorHAnsi" w:cstheme="minorHAnsi"/>
          <w:bCs/>
          <w:sz w:val="20"/>
          <w:lang w:bidi="en-US"/>
        </w:rPr>
        <w:t>Court</w:t>
      </w:r>
      <w:r w:rsidR="00C1317B">
        <w:rPr>
          <w:rFonts w:asciiTheme="minorHAnsi" w:hAnsiTheme="minorHAnsi" w:cstheme="minorHAnsi"/>
          <w:bCs/>
          <w:sz w:val="20"/>
          <w:lang w:bidi="en-US"/>
        </w:rPr>
        <w:t xml:space="preserve"> may use </w:t>
      </w:r>
      <w:r w:rsidR="00C1317B" w:rsidRPr="00C1317B">
        <w:rPr>
          <w:rFonts w:asciiTheme="minorHAnsi" w:hAnsiTheme="minorHAnsi" w:cstheme="minorHAnsi"/>
          <w:bCs/>
          <w:sz w:val="20"/>
          <w:lang w:bidi="en-US"/>
        </w:rPr>
        <w:t xml:space="preserve">the </w:t>
      </w:r>
      <w:r w:rsidR="00C1317B">
        <w:rPr>
          <w:rFonts w:asciiTheme="minorHAnsi" w:hAnsiTheme="minorHAnsi" w:cstheme="minorHAnsi"/>
          <w:bCs/>
          <w:sz w:val="20"/>
          <w:lang w:bidi="en-US"/>
        </w:rPr>
        <w:t xml:space="preserve">attached </w:t>
      </w:r>
      <w:r w:rsidR="00C1317B" w:rsidRPr="00C1317B">
        <w:rPr>
          <w:rFonts w:asciiTheme="minorHAnsi" w:hAnsiTheme="minorHAnsi" w:cstheme="minorHAnsi"/>
          <w:bCs/>
          <w:sz w:val="20"/>
          <w:lang w:bidi="en-US"/>
        </w:rPr>
        <w:t>Acceptanc</w:t>
      </w:r>
      <w:r w:rsidR="00C1317B">
        <w:rPr>
          <w:rFonts w:asciiTheme="minorHAnsi" w:hAnsiTheme="minorHAnsi" w:cstheme="minorHAnsi"/>
          <w:bCs/>
          <w:sz w:val="20"/>
          <w:lang w:bidi="en-US"/>
        </w:rPr>
        <w:t>e and Signoff Form</w:t>
      </w:r>
      <w:r w:rsidR="00C1317B" w:rsidRPr="00C1317B">
        <w:rPr>
          <w:rFonts w:asciiTheme="minorHAnsi" w:hAnsiTheme="minorHAnsi" w:cstheme="minorHAnsi"/>
          <w:bCs/>
          <w:sz w:val="20"/>
          <w:lang w:bidi="en-US"/>
        </w:rPr>
        <w:t xml:space="preserve"> to notify Contra</w:t>
      </w:r>
      <w:r w:rsidR="00C1317B">
        <w:rPr>
          <w:rFonts w:asciiTheme="minorHAnsi" w:hAnsiTheme="minorHAnsi" w:cstheme="minorHAnsi"/>
          <w:bCs/>
          <w:sz w:val="20"/>
          <w:lang w:bidi="en-US"/>
        </w:rPr>
        <w:t>ctor of the acceptance or rejection of the Services and Deliverables</w:t>
      </w:r>
      <w:r w:rsidR="00C1317B" w:rsidRPr="00C1317B">
        <w:rPr>
          <w:rFonts w:asciiTheme="minorHAnsi" w:hAnsiTheme="minorHAnsi" w:cstheme="minorHAnsi"/>
          <w:bCs/>
          <w:sz w:val="20"/>
          <w:lang w:bidi="en-US"/>
        </w:rPr>
        <w:t>.</w:t>
      </w:r>
      <w:r w:rsidR="00C1317B">
        <w:rPr>
          <w:rFonts w:asciiTheme="minorHAnsi" w:hAnsiTheme="minorHAnsi" w:cstheme="minorHAnsi"/>
          <w:bCs/>
          <w:sz w:val="20"/>
          <w:lang w:bidi="en-US"/>
        </w:rPr>
        <w:t xml:space="preserve">  </w:t>
      </w:r>
      <w:r w:rsidR="000033AA">
        <w:rPr>
          <w:rFonts w:asciiTheme="minorHAnsi" w:hAnsiTheme="minorHAnsi" w:cstheme="minorHAnsi"/>
          <w:bCs/>
          <w:sz w:val="20"/>
          <w:lang w:bidi="en-US"/>
        </w:rPr>
        <w:t xml:space="preserve">Contractor will not be paid for any rejected Services or Deliverables.  </w:t>
      </w:r>
    </w:p>
    <w:p w14:paraId="58522B57" w14:textId="62640CF9" w:rsidR="00570F30" w:rsidRPr="00690815" w:rsidRDefault="003145FD"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63559B65" w14:textId="77777777" w:rsidR="00C4177B" w:rsidRPr="00927DC6" w:rsidRDefault="00927DC6" w:rsidP="00846E22">
      <w:pPr>
        <w:numPr>
          <w:ilvl w:val="1"/>
          <w:numId w:val="18"/>
        </w:numPr>
        <w:spacing w:before="120" w:after="120"/>
        <w:rPr>
          <w:rFonts w:asciiTheme="minorHAnsi" w:hAnsiTheme="minorHAnsi" w:cstheme="minorHAnsi"/>
          <w:bCs/>
          <w:sz w:val="20"/>
          <w:u w:val="single"/>
          <w:lang w:bidi="en-US"/>
        </w:rPr>
      </w:pPr>
      <w:r>
        <w:rPr>
          <w:rFonts w:asciiTheme="minorHAnsi" w:hAnsiTheme="minorHAnsi" w:cstheme="minorHAnsi"/>
          <w:b/>
          <w:bCs/>
          <w:sz w:val="20"/>
          <w:lang w:bidi="en-US"/>
        </w:rPr>
        <w:t>Timeline</w:t>
      </w:r>
      <w:r w:rsidR="00C4177B" w:rsidRPr="00EC158B">
        <w:rPr>
          <w:rFonts w:asciiTheme="minorHAnsi" w:hAnsiTheme="minorHAnsi" w:cstheme="minorHAnsi"/>
          <w:b/>
          <w:bCs/>
          <w:sz w:val="20"/>
          <w:lang w:bidi="en-US"/>
        </w:rPr>
        <w:t xml:space="preserve">. </w:t>
      </w:r>
      <w:r w:rsidR="00570F30">
        <w:rPr>
          <w:rFonts w:asciiTheme="minorHAnsi" w:hAnsiTheme="minorHAnsi" w:cstheme="minorHAnsi"/>
          <w:b/>
          <w:bCs/>
          <w:sz w:val="20"/>
          <w:lang w:bidi="en-US"/>
        </w:rPr>
        <w:t xml:space="preserve"> </w:t>
      </w:r>
      <w:r w:rsidR="00445058">
        <w:rPr>
          <w:rFonts w:asciiTheme="minorHAnsi" w:hAnsiTheme="minorHAnsi" w:cstheme="minorHAnsi"/>
          <w:sz w:val="20"/>
        </w:rPr>
        <w:t>Contractor</w:t>
      </w:r>
      <w:r>
        <w:rPr>
          <w:rFonts w:asciiTheme="minorHAnsi" w:hAnsiTheme="minorHAnsi" w:cstheme="minorHAnsi"/>
          <w:sz w:val="20"/>
        </w:rPr>
        <w:t xml:space="preserve"> must perform the Services and deliver the Deliverables according to the following timeline:</w:t>
      </w:r>
    </w:p>
    <w:p w14:paraId="73EBDFF8" w14:textId="3F0FCAA1" w:rsidR="00927DC6" w:rsidRPr="00690815" w:rsidRDefault="00570210" w:rsidP="00690815">
      <w:pPr>
        <w:pStyle w:val="ListParagraph"/>
        <w:numPr>
          <w:ilvl w:val="0"/>
          <w:numId w:val="21"/>
        </w:numPr>
        <w:spacing w:before="120" w:after="120"/>
        <w:ind w:left="1260"/>
        <w:rPr>
          <w:rFonts w:asciiTheme="minorHAnsi" w:hAnsiTheme="minorHAnsi" w:cstheme="minorHAnsi"/>
          <w:i/>
          <w:sz w:val="20"/>
        </w:rPr>
      </w:pPr>
      <w:r>
        <w:rPr>
          <w:rFonts w:asciiTheme="minorHAnsi" w:hAnsiTheme="minorHAnsi" w:cstheme="minorHAnsi"/>
          <w:i/>
          <w:sz w:val="20"/>
        </w:rPr>
        <w:t xml:space="preserve">  </w:t>
      </w:r>
      <w:r w:rsidR="00690815">
        <w:rPr>
          <w:rFonts w:asciiTheme="minorHAnsi" w:hAnsiTheme="minorHAnsi" w:cstheme="minorHAnsi"/>
          <w:iCs/>
          <w:sz w:val="20"/>
        </w:rPr>
        <w:t>TO BE COMPLETED AT TIME OF CONTRACT AWARD</w:t>
      </w:r>
    </w:p>
    <w:p w14:paraId="3AFC2B59" w14:textId="3D221395" w:rsidR="00927DC6" w:rsidRPr="00EB564D" w:rsidRDefault="00D722B2" w:rsidP="00846E22">
      <w:pPr>
        <w:numPr>
          <w:ilvl w:val="1"/>
          <w:numId w:val="18"/>
        </w:numPr>
        <w:spacing w:before="120" w:after="120"/>
        <w:rPr>
          <w:rFonts w:asciiTheme="minorHAnsi" w:hAnsiTheme="minorHAnsi" w:cstheme="minorHAnsi"/>
          <w:bCs/>
          <w:sz w:val="20"/>
          <w:u w:val="single"/>
          <w:lang w:bidi="en-US"/>
        </w:rPr>
      </w:pPr>
      <w:r w:rsidRPr="00D722B2">
        <w:rPr>
          <w:rFonts w:asciiTheme="minorHAnsi" w:hAnsiTheme="minorHAnsi" w:cstheme="minorHAnsi"/>
          <w:b/>
          <w:sz w:val="20"/>
        </w:rPr>
        <w:t>Project Managers.</w:t>
      </w:r>
      <w:r>
        <w:rPr>
          <w:rFonts w:asciiTheme="minorHAnsi" w:hAnsiTheme="minorHAnsi" w:cstheme="minorHAnsi"/>
          <w:sz w:val="20"/>
        </w:rPr>
        <w:t xml:space="preserve">  </w:t>
      </w:r>
      <w:r w:rsidRPr="00D1622D">
        <w:rPr>
          <w:rFonts w:asciiTheme="minorHAnsi" w:hAnsiTheme="minorHAnsi" w:cstheme="minorHAnsi"/>
          <w:sz w:val="20"/>
        </w:rPr>
        <w:t xml:space="preserve">The </w:t>
      </w:r>
      <w:r w:rsidR="00814D2A">
        <w:rPr>
          <w:rFonts w:asciiTheme="minorHAnsi" w:hAnsiTheme="minorHAnsi" w:cstheme="minorHAnsi"/>
          <w:sz w:val="20"/>
        </w:rPr>
        <w:t>Court</w:t>
      </w:r>
      <w:r w:rsidRPr="00D1622D">
        <w:rPr>
          <w:rFonts w:asciiTheme="minorHAnsi" w:hAnsiTheme="minorHAnsi" w:cstheme="minorHAnsi"/>
          <w:sz w:val="20"/>
        </w:rPr>
        <w:t>’s project manager is:</w:t>
      </w:r>
      <w:r w:rsidRPr="00152E34">
        <w:rPr>
          <w:rFonts w:asciiTheme="minorHAnsi" w:hAnsiTheme="minorHAnsi" w:cstheme="minorHAnsi"/>
          <w:sz w:val="20"/>
        </w:rPr>
        <w:t xml:space="preserve">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The </w:t>
      </w:r>
      <w:r w:rsidR="00814D2A">
        <w:rPr>
          <w:rFonts w:asciiTheme="minorHAnsi" w:hAnsiTheme="minorHAnsi" w:cstheme="minorHAnsi"/>
          <w:sz w:val="20"/>
        </w:rPr>
        <w:t>Court</w:t>
      </w:r>
      <w:r w:rsidRPr="00152E34">
        <w:rPr>
          <w:rFonts w:asciiTheme="minorHAnsi" w:hAnsiTheme="minorHAnsi" w:cstheme="minorHAnsi"/>
          <w:sz w:val="20"/>
        </w:rPr>
        <w:t xml:space="preserve"> may change its project manager at any time upon notice to Contractor without need for an amendment to this Agreement.  Contractor’s project manager is: </w:t>
      </w:r>
      <w:r w:rsidR="00690815" w:rsidRPr="00675000">
        <w:rPr>
          <w:rFonts w:asciiTheme="minorHAnsi" w:hAnsiTheme="minorHAnsi" w:cstheme="minorHAnsi"/>
          <w:b/>
          <w:sz w:val="20"/>
        </w:rPr>
        <w:t>[</w:t>
      </w:r>
      <w:proofErr w:type="spellStart"/>
      <w:r w:rsidR="00690815" w:rsidRPr="00675000">
        <w:rPr>
          <w:rFonts w:asciiTheme="minorHAnsi" w:hAnsiTheme="minorHAnsi" w:cstheme="minorHAnsi"/>
          <w:b/>
          <w:sz w:val="20"/>
        </w:rPr>
        <w:t>xxxxx</w:t>
      </w:r>
      <w:proofErr w:type="spellEnd"/>
      <w:r w:rsidR="00690815" w:rsidRPr="00675000">
        <w:rPr>
          <w:rFonts w:asciiTheme="minorHAnsi" w:hAnsiTheme="minorHAnsi" w:cstheme="minorHAnsi"/>
          <w:b/>
          <w:sz w:val="20"/>
        </w:rPr>
        <w:t>] at [phone] or [email].</w:t>
      </w:r>
      <w:r w:rsidR="00690815">
        <w:rPr>
          <w:rFonts w:asciiTheme="minorHAnsi" w:hAnsiTheme="minorHAnsi" w:cstheme="minorHAnsi"/>
          <w:sz w:val="20"/>
        </w:rPr>
        <w:t xml:space="preserve">  </w:t>
      </w:r>
      <w:r w:rsidRPr="00152E34">
        <w:rPr>
          <w:rFonts w:asciiTheme="minorHAnsi" w:hAnsiTheme="minorHAnsi" w:cstheme="minorHAnsi"/>
          <w:sz w:val="20"/>
        </w:rPr>
        <w:t xml:space="preserve">Subject to </w:t>
      </w:r>
      <w:r w:rsidR="003E04D4">
        <w:rPr>
          <w:rFonts w:asciiTheme="minorHAnsi" w:hAnsiTheme="minorHAnsi" w:cstheme="minorHAnsi"/>
          <w:sz w:val="20"/>
        </w:rPr>
        <w:t xml:space="preserve">written </w:t>
      </w:r>
      <w:r w:rsidRPr="00152E34">
        <w:rPr>
          <w:rFonts w:asciiTheme="minorHAnsi" w:hAnsiTheme="minorHAnsi" w:cstheme="minorHAnsi"/>
          <w:sz w:val="20"/>
        </w:rPr>
        <w:t xml:space="preserve">approval by the </w:t>
      </w:r>
      <w:r w:rsidR="00814D2A">
        <w:rPr>
          <w:rFonts w:asciiTheme="minorHAnsi" w:hAnsiTheme="minorHAnsi" w:cstheme="minorHAnsi"/>
          <w:sz w:val="20"/>
        </w:rPr>
        <w:t>Court</w:t>
      </w:r>
      <w:r w:rsidRPr="00152E34">
        <w:rPr>
          <w:rFonts w:asciiTheme="minorHAnsi" w:hAnsiTheme="minorHAnsi" w:cstheme="minorHAnsi"/>
          <w:sz w:val="20"/>
        </w:rPr>
        <w:t>, Contractor may change its project manager without need for an amendment to this Agreement</w:t>
      </w:r>
      <w:r w:rsidR="00EB564D" w:rsidRPr="00152E34">
        <w:rPr>
          <w:rFonts w:asciiTheme="minorHAnsi" w:hAnsiTheme="minorHAnsi" w:cstheme="minorHAnsi"/>
          <w:sz w:val="20"/>
        </w:rPr>
        <w:t>.</w:t>
      </w:r>
    </w:p>
    <w:p w14:paraId="7717D1B7" w14:textId="5966EA36" w:rsidR="006C35F6" w:rsidRPr="006C35F6" w:rsidRDefault="00EB564D" w:rsidP="00846E22">
      <w:pPr>
        <w:numPr>
          <w:ilvl w:val="1"/>
          <w:numId w:val="18"/>
        </w:numPr>
        <w:spacing w:before="120" w:after="120"/>
        <w:rPr>
          <w:rFonts w:asciiTheme="minorHAnsi" w:hAnsiTheme="minorHAnsi" w:cstheme="minorHAnsi"/>
          <w:bCs/>
          <w:sz w:val="20"/>
          <w:u w:val="single"/>
          <w:lang w:bidi="en-US"/>
        </w:rPr>
      </w:pPr>
      <w:r w:rsidRPr="00EB564D">
        <w:rPr>
          <w:rFonts w:asciiTheme="minorHAnsi" w:hAnsiTheme="minorHAnsi" w:cstheme="minorHAnsi"/>
          <w:b/>
          <w:sz w:val="20"/>
        </w:rPr>
        <w:lastRenderedPageBreak/>
        <w:t>Service Warranties.</w:t>
      </w:r>
      <w:r>
        <w:rPr>
          <w:rFonts w:asciiTheme="minorHAnsi" w:hAnsiTheme="minorHAnsi" w:cstheme="minorHAnsi"/>
          <w:sz w:val="20"/>
        </w:rPr>
        <w:t xml:space="preserve">  </w:t>
      </w:r>
      <w:r w:rsidRPr="00EB564D">
        <w:rPr>
          <w:rFonts w:asciiTheme="minorHAnsi" w:hAnsiTheme="minorHAnsi" w:cstheme="minorHAnsi"/>
          <w:sz w:val="20"/>
        </w:rPr>
        <w:t xml:space="preserve">Contractor </w:t>
      </w:r>
      <w:r>
        <w:rPr>
          <w:rFonts w:asciiTheme="minorHAnsi" w:hAnsiTheme="minorHAnsi" w:cstheme="minorHAnsi"/>
          <w:sz w:val="20"/>
        </w:rPr>
        <w:t xml:space="preserve">warrants </w:t>
      </w:r>
      <w:r w:rsidRPr="00EB564D">
        <w:rPr>
          <w:rFonts w:asciiTheme="minorHAnsi" w:hAnsiTheme="minorHAnsi" w:cstheme="minorHAnsi"/>
          <w:sz w:val="20"/>
        </w:rPr>
        <w:t>that: (i) the Services will be rendered with promptness and diligence and will be executed in a workmanlike manner, in accordance with the practices and professional standards used in well-managed operations performing services similar to the Services; and (ii) Contractor will perfor</w:t>
      </w:r>
      <w:r w:rsidR="00CF5FF4">
        <w:rPr>
          <w:rFonts w:asciiTheme="minorHAnsi" w:hAnsiTheme="minorHAnsi" w:cstheme="minorHAnsi"/>
          <w:sz w:val="20"/>
        </w:rPr>
        <w:t xml:space="preserve">m the Services in the most cost-effective </w:t>
      </w:r>
      <w:r w:rsidRPr="00EB564D">
        <w:rPr>
          <w:rFonts w:asciiTheme="minorHAnsi" w:hAnsiTheme="minorHAnsi" w:cstheme="minorHAnsi"/>
          <w:sz w:val="20"/>
        </w:rPr>
        <w:t xml:space="preserve">manner consistent with the required level of quality and performance. Contractor </w:t>
      </w:r>
      <w:r>
        <w:rPr>
          <w:rFonts w:asciiTheme="minorHAnsi" w:hAnsiTheme="minorHAnsi" w:cstheme="minorHAnsi"/>
          <w:sz w:val="20"/>
        </w:rPr>
        <w:t xml:space="preserve">warrants that </w:t>
      </w:r>
      <w:r w:rsidRPr="00EB564D">
        <w:rPr>
          <w:rFonts w:asciiTheme="minorHAnsi" w:hAnsiTheme="minorHAnsi" w:cstheme="minorHAnsi"/>
          <w:sz w:val="20"/>
        </w:rPr>
        <w:t xml:space="preserve">each Deliverable will conform to and perform in accordance with the requirements of this Agreement and all applicable </w:t>
      </w:r>
      <w:r>
        <w:rPr>
          <w:rFonts w:asciiTheme="minorHAnsi" w:hAnsiTheme="minorHAnsi" w:cstheme="minorHAnsi"/>
          <w:sz w:val="20"/>
        </w:rPr>
        <w:t>s</w:t>
      </w:r>
      <w:r w:rsidRPr="00EB564D">
        <w:rPr>
          <w:rFonts w:asciiTheme="minorHAnsi" w:hAnsiTheme="minorHAnsi" w:cstheme="minorHAnsi"/>
          <w:sz w:val="20"/>
        </w:rPr>
        <w:t xml:space="preserve">pecifications and </w:t>
      </w:r>
      <w:r>
        <w:rPr>
          <w:rFonts w:asciiTheme="minorHAnsi" w:hAnsiTheme="minorHAnsi" w:cstheme="minorHAnsi"/>
          <w:sz w:val="20"/>
        </w:rPr>
        <w:t>d</w:t>
      </w:r>
      <w:r w:rsidRPr="00EB564D">
        <w:rPr>
          <w:rFonts w:asciiTheme="minorHAnsi" w:hAnsiTheme="minorHAnsi" w:cstheme="minorHAnsi"/>
          <w:sz w:val="20"/>
        </w:rPr>
        <w:t xml:space="preserve">ocumentation.  For each such Deliverable, the foregoing warranty shall commence for such Deliverable upon the </w:t>
      </w:r>
      <w:r w:rsidR="00814D2A">
        <w:rPr>
          <w:rFonts w:asciiTheme="minorHAnsi" w:hAnsiTheme="minorHAnsi" w:cstheme="minorHAnsi"/>
          <w:sz w:val="20"/>
        </w:rPr>
        <w:t>Court</w:t>
      </w:r>
      <w:r>
        <w:rPr>
          <w:rFonts w:asciiTheme="minorHAnsi" w:hAnsiTheme="minorHAnsi" w:cstheme="minorHAnsi"/>
          <w:sz w:val="20"/>
        </w:rPr>
        <w:t>’s</w:t>
      </w:r>
      <w:r w:rsidRPr="00EB564D">
        <w:rPr>
          <w:rFonts w:asciiTheme="minorHAnsi" w:hAnsiTheme="minorHAnsi" w:cstheme="minorHAnsi"/>
          <w:sz w:val="20"/>
        </w:rPr>
        <w:t xml:space="preserve"> acceptance of such </w:t>
      </w:r>
      <w:del w:id="1" w:author="Author">
        <w:r w:rsidRPr="00EB564D" w:rsidDel="00747CAC">
          <w:rPr>
            <w:rFonts w:asciiTheme="minorHAnsi" w:hAnsiTheme="minorHAnsi" w:cstheme="minorHAnsi"/>
            <w:sz w:val="20"/>
          </w:rPr>
          <w:delText>Deliverable, and</w:delText>
        </w:r>
      </w:del>
      <w:ins w:id="2" w:author="Author">
        <w:r w:rsidR="00747CAC" w:rsidRPr="00EB564D">
          <w:rPr>
            <w:rFonts w:asciiTheme="minorHAnsi" w:hAnsiTheme="minorHAnsi" w:cstheme="minorHAnsi"/>
            <w:sz w:val="20"/>
          </w:rPr>
          <w:t>Deliverable and</w:t>
        </w:r>
      </w:ins>
      <w:r w:rsidRPr="00EB564D">
        <w:rPr>
          <w:rFonts w:asciiTheme="minorHAnsi" w:hAnsiTheme="minorHAnsi" w:cstheme="minorHAnsi"/>
          <w:sz w:val="20"/>
        </w:rPr>
        <w:t xml:space="preserve"> shall continue for a period of one </w:t>
      </w:r>
      <w:r w:rsidR="00E94566">
        <w:rPr>
          <w:rFonts w:asciiTheme="minorHAnsi" w:hAnsiTheme="minorHAnsi" w:cstheme="minorHAnsi"/>
          <w:sz w:val="20"/>
        </w:rPr>
        <w:t xml:space="preserve">(1) </w:t>
      </w:r>
      <w:r w:rsidRPr="00EB564D">
        <w:rPr>
          <w:rFonts w:asciiTheme="minorHAnsi" w:hAnsiTheme="minorHAnsi" w:cstheme="minorHAnsi"/>
          <w:sz w:val="20"/>
        </w:rPr>
        <w:t xml:space="preserve">year following </w:t>
      </w:r>
      <w:r>
        <w:rPr>
          <w:rFonts w:asciiTheme="minorHAnsi" w:hAnsiTheme="minorHAnsi" w:cstheme="minorHAnsi"/>
          <w:sz w:val="20"/>
        </w:rPr>
        <w:t>a</w:t>
      </w:r>
      <w:r w:rsidRPr="00EB564D">
        <w:rPr>
          <w:rFonts w:asciiTheme="minorHAnsi" w:hAnsiTheme="minorHAnsi" w:cstheme="minorHAnsi"/>
          <w:sz w:val="20"/>
        </w:rPr>
        <w:t xml:space="preserve">cceptance. In the event any Deliverable does not to conform to the foregoing </w:t>
      </w:r>
      <w:r>
        <w:rPr>
          <w:rFonts w:asciiTheme="minorHAnsi" w:hAnsiTheme="minorHAnsi" w:cstheme="minorHAnsi"/>
          <w:sz w:val="20"/>
        </w:rPr>
        <w:t>warranty</w:t>
      </w:r>
      <w:r w:rsidRPr="00EB564D">
        <w:rPr>
          <w:rFonts w:asciiTheme="minorHAnsi" w:hAnsiTheme="minorHAnsi" w:cstheme="minorHAnsi"/>
          <w:sz w:val="20"/>
        </w:rPr>
        <w:t>, Contractor shall promptly correct all nonconformities</w:t>
      </w:r>
      <w:r w:rsidR="003F1B2B">
        <w:rPr>
          <w:rFonts w:asciiTheme="minorHAnsi" w:hAnsiTheme="minorHAnsi" w:cstheme="minorHAnsi"/>
          <w:sz w:val="20"/>
        </w:rPr>
        <w:t xml:space="preserve"> to the satisfaction of the </w:t>
      </w:r>
      <w:r w:rsidR="00814D2A">
        <w:rPr>
          <w:rFonts w:asciiTheme="minorHAnsi" w:hAnsiTheme="minorHAnsi" w:cstheme="minorHAnsi"/>
          <w:sz w:val="20"/>
        </w:rPr>
        <w:t>Court</w:t>
      </w:r>
      <w:r w:rsidRPr="00EB564D">
        <w:rPr>
          <w:rFonts w:asciiTheme="minorHAnsi" w:hAnsiTheme="minorHAnsi" w:cstheme="minorHAnsi"/>
          <w:sz w:val="20"/>
        </w:rPr>
        <w:t>.</w:t>
      </w:r>
    </w:p>
    <w:p w14:paraId="67D55842" w14:textId="77777777" w:rsidR="00EB564D" w:rsidRPr="003267C5" w:rsidRDefault="006C35F6" w:rsidP="00846E22">
      <w:pPr>
        <w:numPr>
          <w:ilvl w:val="1"/>
          <w:numId w:val="18"/>
        </w:numPr>
        <w:spacing w:before="120" w:after="120"/>
        <w:rPr>
          <w:rFonts w:asciiTheme="minorHAnsi" w:hAnsiTheme="minorHAnsi" w:cstheme="minorHAnsi"/>
          <w:bCs/>
          <w:sz w:val="20"/>
          <w:u w:val="single"/>
          <w:lang w:bidi="en-US"/>
        </w:rPr>
      </w:pPr>
      <w:r w:rsidRPr="006C35F6">
        <w:rPr>
          <w:b/>
          <w:sz w:val="20"/>
        </w:rPr>
        <w:t xml:space="preserve">Resources.  </w:t>
      </w:r>
      <w:r w:rsidRPr="007A0CA1">
        <w:rPr>
          <w:sz w:val="20"/>
        </w:rPr>
        <w:t xml:space="preserve">Contractor is responsible for providing any and all facilities, materials and resources (including personnel, equipment and software) necessary and appropriate for </w:t>
      </w:r>
      <w:r w:rsidR="003F1B2B">
        <w:rPr>
          <w:sz w:val="20"/>
        </w:rPr>
        <w:t>performance</w:t>
      </w:r>
      <w:r w:rsidRPr="007A0CA1">
        <w:rPr>
          <w:sz w:val="20"/>
        </w:rPr>
        <w:t xml:space="preserve"> of the Services and to meet Contractor's obligations under this Agreement.</w:t>
      </w:r>
      <w:r>
        <w:rPr>
          <w:rFonts w:asciiTheme="minorHAnsi" w:hAnsiTheme="minorHAnsi" w:cstheme="minorHAnsi"/>
          <w:sz w:val="20"/>
        </w:rPr>
        <w:t xml:space="preserve"> </w:t>
      </w:r>
    </w:p>
    <w:p w14:paraId="7EA7C2B3" w14:textId="7FC132D9" w:rsidR="003267C5" w:rsidRPr="00D809AB" w:rsidRDefault="003267C5" w:rsidP="00846E22">
      <w:pPr>
        <w:numPr>
          <w:ilvl w:val="1"/>
          <w:numId w:val="18"/>
        </w:numPr>
        <w:spacing w:before="120" w:after="120"/>
        <w:rPr>
          <w:rFonts w:asciiTheme="minorHAnsi" w:hAnsiTheme="minorHAnsi" w:cstheme="minorHAnsi"/>
          <w:bCs/>
          <w:sz w:val="20"/>
          <w:u w:val="single"/>
          <w:lang w:bidi="en-US"/>
        </w:rPr>
      </w:pPr>
      <w:r w:rsidRPr="003267C5">
        <w:rPr>
          <w:rFonts w:asciiTheme="minorHAnsi" w:hAnsiTheme="minorHAnsi" w:cstheme="minorHAnsi"/>
          <w:b/>
          <w:sz w:val="20"/>
        </w:rPr>
        <w:t>Commencement of Performance.</w:t>
      </w:r>
      <w:r>
        <w:rPr>
          <w:rFonts w:asciiTheme="minorHAnsi" w:hAnsiTheme="minorHAnsi" w:cstheme="minorHAnsi"/>
          <w:sz w:val="20"/>
        </w:rPr>
        <w:t xml:space="preserve">  </w:t>
      </w:r>
      <w:r w:rsidRPr="003267C5">
        <w:rPr>
          <w:rFonts w:asciiTheme="minorHAnsi" w:hAnsiTheme="minorHAnsi" w:cstheme="minorHAnsi"/>
          <w:sz w:val="20"/>
        </w:rPr>
        <w:t xml:space="preserve">This Agreement is of no force and effect until signed by both parties and all </w:t>
      </w:r>
      <w:r w:rsidR="00814D2A">
        <w:rPr>
          <w:rFonts w:asciiTheme="minorHAnsi" w:hAnsiTheme="minorHAnsi" w:cstheme="minorHAnsi"/>
          <w:sz w:val="20"/>
        </w:rPr>
        <w:t>Court</w:t>
      </w:r>
      <w:r>
        <w:rPr>
          <w:rFonts w:asciiTheme="minorHAnsi" w:hAnsiTheme="minorHAnsi" w:cstheme="minorHAnsi"/>
          <w:sz w:val="20"/>
        </w:rPr>
        <w:t xml:space="preserve">-required </w:t>
      </w:r>
      <w:r w:rsidRPr="003267C5">
        <w:rPr>
          <w:rFonts w:asciiTheme="minorHAnsi" w:hAnsiTheme="minorHAnsi" w:cstheme="minorHAnsi"/>
          <w:sz w:val="20"/>
        </w:rPr>
        <w:t xml:space="preserve">approvals are secured.  Any commencement of performance prior to Agreement </w:t>
      </w:r>
      <w:r w:rsidR="00547188">
        <w:rPr>
          <w:rFonts w:asciiTheme="minorHAnsi" w:hAnsiTheme="minorHAnsi" w:cstheme="minorHAnsi"/>
          <w:sz w:val="20"/>
        </w:rPr>
        <w:t>approval shall be at</w:t>
      </w:r>
      <w:r w:rsidRPr="003267C5">
        <w:rPr>
          <w:rFonts w:asciiTheme="minorHAnsi" w:hAnsiTheme="minorHAnsi" w:cstheme="minorHAnsi"/>
          <w:sz w:val="20"/>
        </w:rPr>
        <w:t xml:space="preserve"> Contr</w:t>
      </w:r>
      <w:r>
        <w:rPr>
          <w:rFonts w:asciiTheme="minorHAnsi" w:hAnsiTheme="minorHAnsi" w:cstheme="minorHAnsi"/>
          <w:sz w:val="20"/>
        </w:rPr>
        <w:t>actor's own risk</w:t>
      </w:r>
      <w:r w:rsidRPr="003267C5">
        <w:rPr>
          <w:rFonts w:asciiTheme="minorHAnsi" w:hAnsiTheme="minorHAnsi" w:cstheme="minorHAnsi"/>
          <w:sz w:val="20"/>
        </w:rPr>
        <w:t>.</w:t>
      </w:r>
    </w:p>
    <w:p w14:paraId="04E54E5C" w14:textId="77777777" w:rsidR="00B15A09" w:rsidRPr="00C52C7B" w:rsidRDefault="00D809AB" w:rsidP="00D809AB">
      <w:pPr>
        <w:numPr>
          <w:ilvl w:val="1"/>
          <w:numId w:val="18"/>
        </w:numPr>
        <w:spacing w:before="120" w:after="120"/>
        <w:rPr>
          <w:rFonts w:asciiTheme="minorHAnsi" w:hAnsiTheme="minorHAnsi" w:cstheme="minorHAnsi"/>
          <w:b/>
          <w:sz w:val="20"/>
        </w:rPr>
      </w:pPr>
      <w:r w:rsidRPr="00C52C7B">
        <w:rPr>
          <w:rFonts w:asciiTheme="minorHAnsi" w:hAnsiTheme="minorHAnsi" w:cstheme="minorHAnsi"/>
          <w:b/>
          <w:sz w:val="20"/>
        </w:rPr>
        <w:t xml:space="preserve">Stop Work Orders.  </w:t>
      </w:r>
    </w:p>
    <w:p w14:paraId="6BFBC050" w14:textId="78FB9484" w:rsidR="00B15A09" w:rsidRDefault="00C52C7B" w:rsidP="00B15A09">
      <w:pPr>
        <w:pStyle w:val="BodyText"/>
        <w:numPr>
          <w:ilvl w:val="2"/>
          <w:numId w:val="18"/>
        </w:numPr>
        <w:tabs>
          <w:tab w:val="clear" w:pos="360"/>
        </w:tabs>
        <w:spacing w:before="120" w:after="120" w:line="240" w:lineRule="auto"/>
        <w:rPr>
          <w:rFonts w:asciiTheme="minorHAnsi" w:hAnsiTheme="minorHAnsi" w:cstheme="minorHAnsi"/>
          <w:sz w:val="20"/>
        </w:rPr>
      </w:pPr>
      <w:r>
        <w:rPr>
          <w:rFonts w:asciiTheme="minorHAnsi" w:hAnsiTheme="minorHAnsi" w:cstheme="minorHAnsi"/>
          <w:sz w:val="20"/>
        </w:rPr>
        <w:t xml:space="preserve">The </w:t>
      </w:r>
      <w:r w:rsidR="00814D2A">
        <w:rPr>
          <w:rFonts w:asciiTheme="minorHAnsi" w:hAnsiTheme="minorHAnsi" w:cstheme="minorHAnsi"/>
          <w:sz w:val="20"/>
        </w:rPr>
        <w:t>Court</w:t>
      </w:r>
      <w:r w:rsidRPr="00D809AB">
        <w:rPr>
          <w:rFonts w:asciiTheme="minorHAnsi" w:hAnsiTheme="minorHAnsi" w:cstheme="minorHAnsi"/>
          <w:sz w:val="20"/>
        </w:rPr>
        <w:t xml:space="preserve"> may, at any time, by Notice to Contractor, req</w:t>
      </w:r>
      <w:r>
        <w:rPr>
          <w:rFonts w:asciiTheme="minorHAnsi" w:hAnsiTheme="minorHAnsi" w:cstheme="minorHAnsi"/>
          <w:sz w:val="20"/>
        </w:rPr>
        <w:t>uire Contractor to stop all</w:t>
      </w:r>
      <w:r w:rsidRPr="00D809AB">
        <w:rPr>
          <w:rFonts w:asciiTheme="minorHAnsi" w:hAnsiTheme="minorHAnsi" w:cstheme="minorHAnsi"/>
          <w:sz w:val="20"/>
        </w:rPr>
        <w:t xml:space="preserve"> o</w:t>
      </w:r>
      <w:r>
        <w:rPr>
          <w:rFonts w:asciiTheme="minorHAnsi" w:hAnsiTheme="minorHAnsi" w:cstheme="minorHAnsi"/>
          <w:sz w:val="20"/>
        </w:rPr>
        <w:t>r any part of the Services</w:t>
      </w:r>
      <w:r w:rsidRPr="00D809AB">
        <w:rPr>
          <w:rFonts w:asciiTheme="minorHAnsi" w:hAnsiTheme="minorHAnsi" w:cstheme="minorHAnsi"/>
          <w:sz w:val="20"/>
        </w:rPr>
        <w:t xml:space="preserve"> </w:t>
      </w:r>
      <w:r>
        <w:rPr>
          <w:rFonts w:asciiTheme="minorHAnsi" w:hAnsiTheme="minorHAnsi" w:cstheme="minorHAnsi"/>
          <w:sz w:val="20"/>
        </w:rPr>
        <w:t>for a period up to ninety (90) d</w:t>
      </w:r>
      <w:r w:rsidRPr="00D809AB">
        <w:rPr>
          <w:rFonts w:asciiTheme="minorHAnsi" w:hAnsiTheme="minorHAnsi" w:cstheme="minorHAnsi"/>
          <w:sz w:val="20"/>
        </w:rPr>
        <w:t>ays after the Notice is delivered to Contractor, and for any further period to which the parties may agree (“Stop Work Order”).  The Stop Work Order shall be specifically identified as such and shall indicate it is issued under this provision.  Upon receipt of the Stop Work Order, Contractor shall immediately comply with its terms and take all reasonable steps to minimize the incurrenc</w:t>
      </w:r>
      <w:r>
        <w:rPr>
          <w:rFonts w:asciiTheme="minorHAnsi" w:hAnsiTheme="minorHAnsi" w:cstheme="minorHAnsi"/>
          <w:sz w:val="20"/>
        </w:rPr>
        <w:t>e of costs allocable to the Services</w:t>
      </w:r>
      <w:r w:rsidRPr="00D809AB">
        <w:rPr>
          <w:rFonts w:asciiTheme="minorHAnsi" w:hAnsiTheme="minorHAnsi" w:cstheme="minorHAnsi"/>
          <w:sz w:val="20"/>
        </w:rPr>
        <w:t xml:space="preserve"> covered by the Stop Work </w:t>
      </w:r>
      <w:r>
        <w:rPr>
          <w:rFonts w:asciiTheme="minorHAnsi" w:hAnsiTheme="minorHAnsi" w:cstheme="minorHAnsi"/>
          <w:sz w:val="20"/>
        </w:rPr>
        <w:t xml:space="preserve">Order during the period of </w:t>
      </w:r>
      <w:r w:rsidRPr="00D809AB">
        <w:rPr>
          <w:rFonts w:asciiTheme="minorHAnsi" w:hAnsiTheme="minorHAnsi" w:cstheme="minorHAnsi"/>
          <w:sz w:val="20"/>
        </w:rPr>
        <w:t xml:space="preserve">stoppage.  </w:t>
      </w:r>
      <w:r>
        <w:rPr>
          <w:rFonts w:asciiTheme="minorHAnsi" w:hAnsiTheme="minorHAnsi" w:cstheme="minorHAnsi"/>
          <w:sz w:val="20"/>
        </w:rPr>
        <w:t>Within ninety (90) d</w:t>
      </w:r>
      <w:r w:rsidRPr="00D809AB">
        <w:rPr>
          <w:rFonts w:asciiTheme="minorHAnsi" w:hAnsiTheme="minorHAnsi" w:cstheme="minorHAnsi"/>
          <w:sz w:val="20"/>
        </w:rPr>
        <w:t>ays after a Stop Work Order is delivered to Contractor, or within any extension of that period to which the part</w:t>
      </w:r>
      <w:r>
        <w:rPr>
          <w:rFonts w:asciiTheme="minorHAnsi" w:hAnsiTheme="minorHAnsi" w:cstheme="minorHAnsi"/>
          <w:sz w:val="20"/>
        </w:rPr>
        <w:t xml:space="preserve">ies shall have agreed, the </w:t>
      </w:r>
      <w:r w:rsidR="00814D2A">
        <w:rPr>
          <w:rFonts w:asciiTheme="minorHAnsi" w:hAnsiTheme="minorHAnsi" w:cstheme="minorHAnsi"/>
          <w:sz w:val="20"/>
        </w:rPr>
        <w:t>Court</w:t>
      </w:r>
      <w:r w:rsidRPr="00D809AB">
        <w:rPr>
          <w:rFonts w:asciiTheme="minorHAnsi" w:hAnsiTheme="minorHAnsi" w:cstheme="minorHAnsi"/>
          <w:sz w:val="20"/>
        </w:rPr>
        <w:t xml:space="preserve"> shall either</w:t>
      </w:r>
      <w:r>
        <w:rPr>
          <w:rFonts w:asciiTheme="minorHAnsi" w:hAnsiTheme="minorHAnsi" w:cstheme="minorHAnsi"/>
          <w:sz w:val="20"/>
        </w:rPr>
        <w:t xml:space="preserve"> (i) c</w:t>
      </w:r>
      <w:r w:rsidRPr="00D809AB">
        <w:rPr>
          <w:rFonts w:asciiTheme="minorHAnsi" w:hAnsiTheme="minorHAnsi" w:cstheme="minorHAnsi"/>
          <w:sz w:val="20"/>
        </w:rPr>
        <w:t>ancel the Stop Work Order;</w:t>
      </w:r>
      <w:r>
        <w:rPr>
          <w:rFonts w:asciiTheme="minorHAnsi" w:hAnsiTheme="minorHAnsi" w:cstheme="minorHAnsi"/>
          <w:sz w:val="20"/>
        </w:rPr>
        <w:t xml:space="preserve"> or (ii) t</w:t>
      </w:r>
      <w:r w:rsidRPr="00D809AB">
        <w:rPr>
          <w:rFonts w:asciiTheme="minorHAnsi" w:hAnsiTheme="minorHAnsi" w:cstheme="minorHAnsi"/>
          <w:sz w:val="20"/>
        </w:rPr>
        <w:t xml:space="preserve">erminate the </w:t>
      </w:r>
      <w:r>
        <w:rPr>
          <w:rFonts w:asciiTheme="minorHAnsi" w:hAnsiTheme="minorHAnsi" w:cstheme="minorHAnsi"/>
          <w:sz w:val="20"/>
        </w:rPr>
        <w:t>Services</w:t>
      </w:r>
      <w:r w:rsidRPr="00D809AB">
        <w:rPr>
          <w:rFonts w:asciiTheme="minorHAnsi" w:hAnsiTheme="minorHAnsi" w:cstheme="minorHAnsi"/>
          <w:sz w:val="20"/>
        </w:rPr>
        <w:t xml:space="preserve"> covered by the Stop Work Order as provided for in this Agreement</w:t>
      </w:r>
      <w:r>
        <w:rPr>
          <w:rFonts w:asciiTheme="minorHAnsi" w:hAnsiTheme="minorHAnsi" w:cstheme="minorHAnsi"/>
          <w:sz w:val="20"/>
        </w:rPr>
        <w:t>.</w:t>
      </w:r>
    </w:p>
    <w:p w14:paraId="340DB34D" w14:textId="667D86D5" w:rsidR="00B15A09" w:rsidRDefault="000E10DB"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B15A09">
        <w:rPr>
          <w:rFonts w:asciiTheme="minorHAnsi" w:hAnsiTheme="minorHAnsi" w:cstheme="minorHAnsi"/>
          <w:sz w:val="20"/>
        </w:rPr>
        <w:t xml:space="preserve">If a Stop Work Order issued under this provision is canceled or the period of the Stop Work Order or any extension thereof expires, Contractor shall resume </w:t>
      </w:r>
      <w:r>
        <w:rPr>
          <w:rFonts w:asciiTheme="minorHAnsi" w:hAnsiTheme="minorHAnsi" w:cstheme="minorHAnsi"/>
          <w:sz w:val="20"/>
        </w:rPr>
        <w:t>the performance of Services</w:t>
      </w:r>
      <w:r w:rsidRPr="00B15A09">
        <w:rPr>
          <w:rFonts w:asciiTheme="minorHAnsi" w:hAnsiTheme="minorHAnsi" w:cstheme="minorHAnsi"/>
          <w:sz w:val="20"/>
        </w:rPr>
        <w:t xml:space="preserve">.  The </w:t>
      </w:r>
      <w:r w:rsidR="00814D2A">
        <w:rPr>
          <w:rFonts w:asciiTheme="minorHAnsi" w:hAnsiTheme="minorHAnsi" w:cstheme="minorHAnsi"/>
          <w:sz w:val="20"/>
        </w:rPr>
        <w:t>Court</w:t>
      </w:r>
      <w:r w:rsidRPr="00B15A09">
        <w:rPr>
          <w:rFonts w:asciiTheme="minorHAnsi" w:hAnsiTheme="minorHAnsi" w:cstheme="minorHAnsi"/>
          <w:sz w:val="20"/>
        </w:rPr>
        <w:t xml:space="preserve"> shall make an equitable adjustment in the delivery schedule, the Contract Amount, or both, and the Agreement shall be modified, in writing, accordingly, if:</w:t>
      </w:r>
    </w:p>
    <w:p w14:paraId="0CA45CBB" w14:textId="77777777" w:rsidR="000E10DB" w:rsidRPr="000E10DB" w:rsidRDefault="000E10DB" w:rsidP="00642B89">
      <w:pPr>
        <w:pStyle w:val="BodyText"/>
        <w:spacing w:before="120" w:after="120" w:line="240" w:lineRule="auto"/>
        <w:ind w:left="1368"/>
        <w:rPr>
          <w:rFonts w:asciiTheme="minorHAnsi" w:hAnsiTheme="minorHAnsi" w:cstheme="minorHAnsi"/>
          <w:sz w:val="20"/>
        </w:rPr>
      </w:pPr>
      <w:r>
        <w:rPr>
          <w:rFonts w:asciiTheme="minorHAnsi" w:hAnsiTheme="minorHAnsi" w:cstheme="minorHAnsi"/>
          <w:sz w:val="20"/>
        </w:rPr>
        <w:t xml:space="preserve">i.     </w:t>
      </w:r>
      <w:r w:rsidRPr="000E10DB">
        <w:rPr>
          <w:rFonts w:asciiTheme="minorHAnsi" w:hAnsiTheme="minorHAnsi" w:cstheme="minorHAnsi"/>
          <w:sz w:val="20"/>
        </w:rPr>
        <w:t>The Stop Work Order results in an increase in the time required for, or in Contractor’s cost properly allocable to the performance of any part of this Agreement; and</w:t>
      </w:r>
    </w:p>
    <w:p w14:paraId="1886178D" w14:textId="4331C20B" w:rsidR="000E10DB" w:rsidRDefault="000E10DB" w:rsidP="000E10DB">
      <w:pPr>
        <w:pStyle w:val="BodyText"/>
        <w:tabs>
          <w:tab w:val="clear" w:pos="360"/>
        </w:tabs>
        <w:spacing w:before="120" w:after="120" w:line="240" w:lineRule="auto"/>
        <w:ind w:left="1368"/>
        <w:rPr>
          <w:rFonts w:asciiTheme="minorHAnsi" w:hAnsiTheme="minorHAnsi" w:cstheme="minorHAnsi"/>
          <w:sz w:val="20"/>
        </w:rPr>
      </w:pPr>
      <w:r w:rsidRPr="000E10DB">
        <w:rPr>
          <w:rFonts w:asciiTheme="minorHAnsi" w:hAnsiTheme="minorHAnsi" w:cstheme="minorHAnsi"/>
          <w:sz w:val="20"/>
        </w:rPr>
        <w:t>ii.</w:t>
      </w:r>
      <w:r>
        <w:rPr>
          <w:rFonts w:asciiTheme="minorHAnsi" w:hAnsiTheme="minorHAnsi" w:cstheme="minorHAnsi"/>
          <w:sz w:val="20"/>
        </w:rPr>
        <w:t xml:space="preserve">     </w:t>
      </w:r>
      <w:r w:rsidRPr="000E10DB">
        <w:rPr>
          <w:rFonts w:asciiTheme="minorHAnsi" w:hAnsiTheme="minorHAnsi" w:cstheme="minorHAnsi"/>
          <w:sz w:val="20"/>
        </w:rPr>
        <w:t xml:space="preserve">Contractor </w:t>
      </w:r>
      <w:r w:rsidR="00642B89">
        <w:rPr>
          <w:rFonts w:asciiTheme="minorHAnsi" w:hAnsiTheme="minorHAnsi" w:cstheme="minorHAnsi"/>
          <w:sz w:val="20"/>
        </w:rPr>
        <w:t xml:space="preserve">requests </w:t>
      </w:r>
      <w:r w:rsidRPr="000E10DB">
        <w:rPr>
          <w:rFonts w:asciiTheme="minorHAnsi" w:hAnsiTheme="minorHAnsi" w:cstheme="minorHAnsi"/>
          <w:sz w:val="20"/>
        </w:rPr>
        <w:t>an equitable</w:t>
      </w:r>
      <w:r>
        <w:rPr>
          <w:rFonts w:asciiTheme="minorHAnsi" w:hAnsiTheme="minorHAnsi" w:cstheme="minorHAnsi"/>
          <w:sz w:val="20"/>
        </w:rPr>
        <w:t xml:space="preserve"> adjustment within thirty (30) d</w:t>
      </w:r>
      <w:r w:rsidRPr="000E10DB">
        <w:rPr>
          <w:rFonts w:asciiTheme="minorHAnsi" w:hAnsiTheme="minorHAnsi" w:cstheme="minorHAnsi"/>
          <w:sz w:val="20"/>
        </w:rPr>
        <w:t xml:space="preserve">ays after the end of the period of stoppage; however, if the </w:t>
      </w:r>
      <w:r w:rsidR="00814D2A">
        <w:rPr>
          <w:rFonts w:asciiTheme="minorHAnsi" w:hAnsiTheme="minorHAnsi" w:cstheme="minorHAnsi"/>
          <w:sz w:val="20"/>
        </w:rPr>
        <w:t>Court</w:t>
      </w:r>
      <w:r w:rsidRPr="000E10DB">
        <w:rPr>
          <w:rFonts w:asciiTheme="minorHAnsi" w:hAnsiTheme="minorHAnsi" w:cstheme="minorHAnsi"/>
          <w:sz w:val="20"/>
        </w:rPr>
        <w:t xml:space="preserve"> decides the fac</w:t>
      </w:r>
      <w:r>
        <w:rPr>
          <w:rFonts w:asciiTheme="minorHAnsi" w:hAnsiTheme="minorHAnsi" w:cstheme="minorHAnsi"/>
          <w:sz w:val="20"/>
        </w:rPr>
        <w:t xml:space="preserve">ts justify the action, the </w:t>
      </w:r>
      <w:r w:rsidR="00814D2A">
        <w:rPr>
          <w:rFonts w:asciiTheme="minorHAnsi" w:hAnsiTheme="minorHAnsi" w:cstheme="minorHAnsi"/>
          <w:sz w:val="20"/>
        </w:rPr>
        <w:t>Court</w:t>
      </w:r>
      <w:r w:rsidRPr="000E10DB">
        <w:rPr>
          <w:rFonts w:asciiTheme="minorHAnsi" w:hAnsiTheme="minorHAnsi" w:cstheme="minorHAnsi"/>
          <w:sz w:val="20"/>
        </w:rPr>
        <w:t xml:space="preserve"> may receive and act upon a proposal submitted at any time before final payment under this Agreement.</w:t>
      </w:r>
    </w:p>
    <w:p w14:paraId="6B4236BD" w14:textId="66EDFA22" w:rsidR="00B15A09" w:rsidRPr="00483DAC" w:rsidRDefault="00E37567" w:rsidP="00B15A09">
      <w:pPr>
        <w:pStyle w:val="BodyText"/>
        <w:numPr>
          <w:ilvl w:val="2"/>
          <w:numId w:val="18"/>
        </w:numPr>
        <w:tabs>
          <w:tab w:val="clear" w:pos="360"/>
        </w:tabs>
        <w:spacing w:before="120" w:after="120" w:line="240" w:lineRule="auto"/>
        <w:rPr>
          <w:rFonts w:asciiTheme="minorHAnsi" w:hAnsiTheme="minorHAnsi" w:cstheme="minorHAnsi"/>
          <w:sz w:val="20"/>
        </w:rPr>
      </w:pPr>
      <w:r w:rsidRPr="00E37567">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 xml:space="preserve"> shall not be liable to </w:t>
      </w:r>
      <w:r w:rsidRPr="00E37567">
        <w:rPr>
          <w:rFonts w:asciiTheme="minorHAnsi" w:hAnsiTheme="minorHAnsi" w:cstheme="minorHAnsi"/>
          <w:sz w:val="20"/>
        </w:rPr>
        <w:t>Contractor fo</w:t>
      </w:r>
      <w:r>
        <w:rPr>
          <w:rFonts w:asciiTheme="minorHAnsi" w:hAnsiTheme="minorHAnsi" w:cstheme="minorHAnsi"/>
          <w:sz w:val="20"/>
        </w:rPr>
        <w:t>r loss of profits because of a</w:t>
      </w:r>
      <w:r w:rsidRPr="00E37567">
        <w:rPr>
          <w:rFonts w:asciiTheme="minorHAnsi" w:hAnsiTheme="minorHAnsi" w:cstheme="minorHAnsi"/>
          <w:sz w:val="20"/>
        </w:rPr>
        <w:t xml:space="preserve"> Stop Work Order issued under this provision</w:t>
      </w:r>
      <w:r w:rsidR="00B15A09" w:rsidRPr="00483DAC">
        <w:rPr>
          <w:rFonts w:asciiTheme="minorHAnsi" w:hAnsiTheme="minorHAnsi" w:cstheme="minorHAnsi"/>
          <w:sz w:val="20"/>
        </w:rPr>
        <w:t>.</w:t>
      </w:r>
    </w:p>
    <w:p w14:paraId="0E4A7529" w14:textId="77777777" w:rsidR="00B15A09" w:rsidRPr="007B1D82" w:rsidRDefault="00B15A09" w:rsidP="00690815">
      <w:pPr>
        <w:spacing w:before="120" w:after="120"/>
        <w:rPr>
          <w:rFonts w:asciiTheme="minorHAnsi" w:hAnsiTheme="minorHAnsi" w:cstheme="minorHAnsi"/>
          <w:bCs/>
          <w:sz w:val="20"/>
          <w:u w:val="single"/>
          <w:lang w:bidi="en-US"/>
        </w:rPr>
      </w:pPr>
    </w:p>
    <w:p w14:paraId="597D59AB" w14:textId="2DDB0BE0" w:rsidR="00C36343" w:rsidRDefault="00C36343" w:rsidP="00846E22">
      <w:pPr>
        <w:pStyle w:val="Apnd1"/>
        <w:numPr>
          <w:ilvl w:val="0"/>
          <w:numId w:val="18"/>
        </w:numPr>
        <w:spacing w:before="120" w:after="120"/>
        <w:rPr>
          <w:rFonts w:asciiTheme="minorHAnsi" w:hAnsiTheme="minorHAnsi" w:cstheme="minorHAnsi"/>
          <w:sz w:val="20"/>
          <w:szCs w:val="20"/>
        </w:rPr>
      </w:pPr>
      <w:r>
        <w:rPr>
          <w:rFonts w:asciiTheme="minorHAnsi" w:hAnsiTheme="minorHAnsi" w:cstheme="minorHAnsi"/>
          <w:sz w:val="20"/>
          <w:szCs w:val="20"/>
        </w:rPr>
        <w:t>Acceptance</w:t>
      </w:r>
      <w:r w:rsidR="00597EA5">
        <w:rPr>
          <w:rFonts w:asciiTheme="minorHAnsi" w:hAnsiTheme="minorHAnsi" w:cstheme="minorHAnsi"/>
          <w:sz w:val="20"/>
          <w:szCs w:val="20"/>
        </w:rPr>
        <w:t xml:space="preserve"> or Rejection</w:t>
      </w:r>
      <w:r>
        <w:rPr>
          <w:rFonts w:asciiTheme="minorHAnsi" w:hAnsiTheme="minorHAnsi" w:cstheme="minorHAnsi"/>
          <w:sz w:val="20"/>
          <w:szCs w:val="20"/>
        </w:rPr>
        <w:t xml:space="preserve">.  </w:t>
      </w:r>
      <w:r w:rsidRPr="00A00A65">
        <w:rPr>
          <w:rFonts w:asciiTheme="minorHAnsi" w:hAnsiTheme="minorHAnsi" w:cstheme="minorHAnsi"/>
          <w:b w:val="0"/>
          <w:sz w:val="20"/>
          <w:szCs w:val="20"/>
        </w:rPr>
        <w:t xml:space="preserve">All Goods, Services, and </w:t>
      </w:r>
      <w:r>
        <w:rPr>
          <w:rFonts w:asciiTheme="minorHAnsi" w:hAnsiTheme="minorHAnsi" w:cstheme="minorHAnsi"/>
          <w:b w:val="0"/>
          <w:sz w:val="20"/>
          <w:szCs w:val="20"/>
        </w:rPr>
        <w:t>D</w:t>
      </w:r>
      <w:r w:rsidRPr="00A00A65">
        <w:rPr>
          <w:rFonts w:asciiTheme="minorHAnsi" w:hAnsiTheme="minorHAnsi" w:cstheme="minorHAnsi"/>
          <w:b w:val="0"/>
          <w:sz w:val="20"/>
          <w:szCs w:val="20"/>
        </w:rPr>
        <w:t xml:space="preserve">eliverables are subject to acceptance by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The </w:t>
      </w:r>
      <w:r w:rsidR="00814D2A">
        <w:rPr>
          <w:rFonts w:asciiTheme="minorHAnsi" w:hAnsiTheme="minorHAnsi" w:cstheme="minorHAnsi"/>
          <w:b w:val="0"/>
          <w:sz w:val="20"/>
          <w:szCs w:val="20"/>
        </w:rPr>
        <w:t>Court</w:t>
      </w:r>
      <w:r w:rsidRPr="00A00A65">
        <w:rPr>
          <w:rFonts w:asciiTheme="minorHAnsi" w:hAnsiTheme="minorHAnsi" w:cstheme="minorHAnsi"/>
          <w:b w:val="0"/>
          <w:sz w:val="20"/>
          <w:szCs w:val="20"/>
        </w:rPr>
        <w:t xml:space="preserve"> may reject any</w:t>
      </w:r>
      <w:r>
        <w:rPr>
          <w:rFonts w:asciiTheme="minorHAnsi" w:hAnsiTheme="minorHAnsi" w:cstheme="minorHAnsi"/>
          <w:b w:val="0"/>
          <w:sz w:val="20"/>
          <w:szCs w:val="20"/>
        </w:rPr>
        <w:t xml:space="preserve"> Goods, Services or D</w:t>
      </w:r>
      <w:r w:rsidRPr="00A00A65">
        <w:rPr>
          <w:rFonts w:asciiTheme="minorHAnsi" w:hAnsiTheme="minorHAnsi" w:cstheme="minorHAnsi"/>
          <w:b w:val="0"/>
          <w:sz w:val="20"/>
          <w:szCs w:val="20"/>
        </w:rPr>
        <w:t>eli</w:t>
      </w:r>
      <w:r>
        <w:rPr>
          <w:rFonts w:asciiTheme="minorHAnsi" w:hAnsiTheme="minorHAnsi" w:cstheme="minorHAnsi"/>
          <w:b w:val="0"/>
          <w:sz w:val="20"/>
          <w:szCs w:val="20"/>
        </w:rPr>
        <w:t xml:space="preserve">verables that (i) fail to meet </w:t>
      </w:r>
      <w:r w:rsidR="00612BB5">
        <w:rPr>
          <w:rFonts w:asciiTheme="minorHAnsi" w:hAnsiTheme="minorHAnsi" w:cstheme="minorHAnsi"/>
          <w:b w:val="0"/>
          <w:sz w:val="20"/>
          <w:szCs w:val="20"/>
        </w:rPr>
        <w:t>applicable acceptance c</w:t>
      </w:r>
      <w:r>
        <w:rPr>
          <w:rFonts w:asciiTheme="minorHAnsi" w:hAnsiTheme="minorHAnsi" w:cstheme="minorHAnsi"/>
          <w:b w:val="0"/>
          <w:sz w:val="20"/>
          <w:szCs w:val="20"/>
        </w:rPr>
        <w:t>riteria</w:t>
      </w:r>
      <w:r w:rsidRPr="00A00A65">
        <w:rPr>
          <w:rFonts w:asciiTheme="minorHAnsi" w:hAnsiTheme="minorHAnsi" w:cstheme="minorHAnsi"/>
          <w:b w:val="0"/>
          <w:sz w:val="20"/>
          <w:szCs w:val="20"/>
        </w:rPr>
        <w:t>, (ii) are not as warranted, or (iii) are performed or delivered late</w:t>
      </w:r>
      <w:r w:rsidR="00146BA3">
        <w:rPr>
          <w:rFonts w:asciiTheme="minorHAnsi" w:hAnsiTheme="minorHAnsi" w:cstheme="minorHAnsi"/>
          <w:b w:val="0"/>
          <w:sz w:val="20"/>
          <w:szCs w:val="20"/>
        </w:rPr>
        <w:t xml:space="preserve"> (without prior consent by the </w:t>
      </w:r>
      <w:r w:rsidR="00814D2A">
        <w:rPr>
          <w:rFonts w:asciiTheme="minorHAnsi" w:hAnsiTheme="minorHAnsi" w:cstheme="minorHAnsi"/>
          <w:b w:val="0"/>
          <w:sz w:val="20"/>
          <w:szCs w:val="20"/>
        </w:rPr>
        <w:t>Court</w:t>
      </w:r>
      <w:r w:rsidR="00146BA3">
        <w:rPr>
          <w:rFonts w:asciiTheme="minorHAnsi" w:hAnsiTheme="minorHAnsi" w:cstheme="minorHAnsi"/>
          <w:b w:val="0"/>
          <w:sz w:val="20"/>
          <w:szCs w:val="20"/>
        </w:rPr>
        <w:t>)</w:t>
      </w:r>
      <w:r w:rsidRPr="00A00A65">
        <w:rPr>
          <w:rFonts w:asciiTheme="minorHAnsi" w:hAnsiTheme="minorHAnsi" w:cstheme="minorHAnsi"/>
          <w:b w:val="0"/>
          <w:sz w:val="20"/>
          <w:szCs w:val="20"/>
        </w:rPr>
        <w:t xml:space="preserve">. </w:t>
      </w:r>
      <w:bookmarkStart w:id="3" w:name="_Ref52292790"/>
      <w:bookmarkStart w:id="4" w:name="_Ref55633268"/>
      <w:bookmarkStart w:id="5" w:name="_Ref55895797"/>
      <w:bookmarkStart w:id="6" w:name="_Ref65945493"/>
      <w:r w:rsidR="00AC360F" w:rsidRPr="00AC360F">
        <w:rPr>
          <w:rFonts w:ascii="Times New Roman" w:hAnsi="Times New Roman"/>
          <w:b w:val="0"/>
          <w:sz w:val="20"/>
        </w:rPr>
        <w:t xml:space="preserve">If the </w:t>
      </w:r>
      <w:r w:rsidR="00814D2A">
        <w:rPr>
          <w:rFonts w:ascii="Times New Roman" w:hAnsi="Times New Roman"/>
          <w:b w:val="0"/>
          <w:sz w:val="20"/>
        </w:rPr>
        <w:t>Court</w:t>
      </w:r>
      <w:r w:rsidR="00AC360F" w:rsidRPr="00AC360F">
        <w:rPr>
          <w:rFonts w:ascii="Times New Roman" w:hAnsi="Times New Roman"/>
          <w:b w:val="0"/>
          <w:sz w:val="20"/>
        </w:rPr>
        <w:t xml:space="preserve"> </w:t>
      </w:r>
      <w:r w:rsidR="00CF5FF4">
        <w:rPr>
          <w:rFonts w:ascii="Times New Roman" w:hAnsi="Times New Roman"/>
          <w:b w:val="0"/>
          <w:sz w:val="20"/>
        </w:rPr>
        <w:t>rejects</w:t>
      </w:r>
      <w:r w:rsidR="00AC360F" w:rsidRPr="00AC360F">
        <w:rPr>
          <w:rFonts w:ascii="Times New Roman" w:hAnsi="Times New Roman"/>
          <w:b w:val="0"/>
          <w:sz w:val="20"/>
        </w:rPr>
        <w:t xml:space="preserve"> any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(other than for late performance or delivery)</w:t>
      </w:r>
      <w:r w:rsidR="00AC360F" w:rsidRPr="00AC360F">
        <w:rPr>
          <w:rFonts w:ascii="Times New Roman" w:hAnsi="Times New Roman"/>
          <w:b w:val="0"/>
          <w:sz w:val="20"/>
        </w:rPr>
        <w:t xml:space="preserve">, Contractor shall modify such rejected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AC360F" w:rsidRPr="00AC360F">
        <w:rPr>
          <w:rFonts w:ascii="Times New Roman" w:hAnsi="Times New Roman"/>
          <w:b w:val="0"/>
          <w:sz w:val="20"/>
        </w:rPr>
        <w:t xml:space="preserve"> to correct the relevant deficiencies and shall redeliver such </w:t>
      </w:r>
      <w:r w:rsidR="00AC360F">
        <w:rPr>
          <w:rFonts w:ascii="Times New Roman" w:hAnsi="Times New Roman"/>
          <w:b w:val="0"/>
          <w:sz w:val="20"/>
        </w:rPr>
        <w:t xml:space="preserve">Good, Service, or </w:t>
      </w:r>
      <w:r w:rsidR="00AC360F" w:rsidRPr="00AC360F">
        <w:rPr>
          <w:rFonts w:ascii="Times New Roman" w:hAnsi="Times New Roman"/>
          <w:b w:val="0"/>
          <w:sz w:val="20"/>
        </w:rPr>
        <w:t xml:space="preserve">Deliverable to the </w:t>
      </w:r>
      <w:r w:rsidR="00814D2A">
        <w:rPr>
          <w:rFonts w:ascii="Times New Roman" w:hAnsi="Times New Roman"/>
          <w:b w:val="0"/>
          <w:sz w:val="20"/>
        </w:rPr>
        <w:t>Court</w:t>
      </w:r>
      <w:r w:rsidR="00AC360F" w:rsidRPr="00AC360F">
        <w:rPr>
          <w:rFonts w:ascii="Times New Roman" w:hAnsi="Times New Roman"/>
          <w:b w:val="0"/>
          <w:sz w:val="20"/>
        </w:rPr>
        <w:t xml:space="preserve"> within ten </w:t>
      </w:r>
      <w:r w:rsidR="003F1B2B">
        <w:rPr>
          <w:rFonts w:ascii="Times New Roman" w:hAnsi="Times New Roman"/>
          <w:b w:val="0"/>
          <w:sz w:val="20"/>
        </w:rPr>
        <w:t xml:space="preserve">(10) </w:t>
      </w:r>
      <w:r w:rsidR="00AC360F">
        <w:rPr>
          <w:rFonts w:ascii="Times New Roman" w:hAnsi="Times New Roman"/>
          <w:b w:val="0"/>
          <w:sz w:val="20"/>
        </w:rPr>
        <w:t>b</w:t>
      </w:r>
      <w:r w:rsidR="00AC360F" w:rsidRPr="00AC360F">
        <w:rPr>
          <w:rFonts w:ascii="Times New Roman" w:hAnsi="Times New Roman"/>
          <w:b w:val="0"/>
          <w:sz w:val="20"/>
        </w:rPr>
        <w:t xml:space="preserve">usiness </w:t>
      </w:r>
      <w:r w:rsidR="00AC360F">
        <w:rPr>
          <w:rFonts w:ascii="Times New Roman" w:hAnsi="Times New Roman"/>
          <w:b w:val="0"/>
          <w:sz w:val="20"/>
        </w:rPr>
        <w:t>d</w:t>
      </w:r>
      <w:r w:rsidR="00AC360F" w:rsidRPr="00AC360F">
        <w:rPr>
          <w:rFonts w:ascii="Times New Roman" w:hAnsi="Times New Roman"/>
          <w:b w:val="0"/>
          <w:sz w:val="20"/>
        </w:rPr>
        <w:t xml:space="preserve">ays after </w:t>
      </w:r>
      <w:r w:rsidR="00B334BD">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’s rejection</w:t>
      </w:r>
      <w:r w:rsidR="00AC360F" w:rsidRPr="00AC360F">
        <w:rPr>
          <w:rFonts w:ascii="Times New Roman" w:hAnsi="Times New Roman"/>
          <w:b w:val="0"/>
          <w:sz w:val="20"/>
        </w:rPr>
        <w:t xml:space="preserve">, unless otherwise agreed in writing by the </w:t>
      </w:r>
      <w:r w:rsidR="00814D2A">
        <w:rPr>
          <w:rFonts w:ascii="Times New Roman" w:hAnsi="Times New Roman"/>
          <w:b w:val="0"/>
          <w:sz w:val="20"/>
        </w:rPr>
        <w:t>Court</w:t>
      </w:r>
      <w:r w:rsidR="00AC360F" w:rsidRPr="00AC360F">
        <w:rPr>
          <w:rFonts w:ascii="Times New Roman" w:hAnsi="Times New Roman"/>
          <w:b w:val="0"/>
          <w:sz w:val="20"/>
        </w:rPr>
        <w:t xml:space="preserve">.  Thereafter, the </w:t>
      </w:r>
      <w:r w:rsidR="00AC360F">
        <w:rPr>
          <w:rFonts w:ascii="Times New Roman" w:hAnsi="Times New Roman"/>
          <w:b w:val="0"/>
          <w:sz w:val="20"/>
        </w:rPr>
        <w:t>parties</w:t>
      </w:r>
      <w:r w:rsidR="00AC360F" w:rsidRPr="00AC360F">
        <w:rPr>
          <w:rFonts w:ascii="Times New Roman" w:hAnsi="Times New Roman"/>
          <w:b w:val="0"/>
          <w:sz w:val="20"/>
        </w:rPr>
        <w:t xml:space="preserve"> shall repeat the process set forth in this </w:t>
      </w:r>
      <w:r w:rsidR="00AC360F">
        <w:rPr>
          <w:rFonts w:ascii="Times New Roman" w:hAnsi="Times New Roman"/>
          <w:b w:val="0"/>
          <w:sz w:val="20"/>
        </w:rPr>
        <w:t>s</w:t>
      </w:r>
      <w:r w:rsidR="00AC360F" w:rsidRPr="00AC360F">
        <w:rPr>
          <w:rFonts w:ascii="Times New Roman" w:hAnsi="Times New Roman"/>
          <w:b w:val="0"/>
          <w:sz w:val="20"/>
        </w:rPr>
        <w:t xml:space="preserve">ection until </w:t>
      </w:r>
      <w:r w:rsidR="00CF5FF4">
        <w:rPr>
          <w:rFonts w:ascii="Times New Roman" w:hAnsi="Times New Roman"/>
          <w:b w:val="0"/>
          <w:sz w:val="20"/>
        </w:rPr>
        <w:t xml:space="preserve">the </w:t>
      </w:r>
      <w:r w:rsidR="00814D2A">
        <w:rPr>
          <w:rFonts w:ascii="Times New Roman" w:hAnsi="Times New Roman"/>
          <w:b w:val="0"/>
          <w:sz w:val="20"/>
        </w:rPr>
        <w:t>Court</w:t>
      </w:r>
      <w:r w:rsidR="00CF5FF4">
        <w:rPr>
          <w:rFonts w:ascii="Times New Roman" w:hAnsi="Times New Roman"/>
          <w:b w:val="0"/>
          <w:sz w:val="20"/>
        </w:rPr>
        <w:t xml:space="preserve"> accepts </w:t>
      </w:r>
      <w:r w:rsidR="00AC360F" w:rsidRPr="00AC360F">
        <w:rPr>
          <w:rFonts w:ascii="Times New Roman" w:hAnsi="Times New Roman"/>
          <w:b w:val="0"/>
          <w:sz w:val="20"/>
        </w:rPr>
        <w:t xml:space="preserve">such corrected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575AB4">
        <w:rPr>
          <w:rFonts w:ascii="Times New Roman" w:hAnsi="Times New Roman"/>
          <w:b w:val="0"/>
          <w:sz w:val="20"/>
        </w:rPr>
        <w:t xml:space="preserve">. </w:t>
      </w:r>
      <w:r w:rsidR="00575AB4">
        <w:rPr>
          <w:rFonts w:ascii="Times New Roman" w:hAnsi="Times New Roman"/>
          <w:b w:val="0"/>
          <w:snapToGrid w:val="0"/>
          <w:sz w:val="20"/>
        </w:rPr>
        <w:t>T</w:t>
      </w:r>
      <w:r w:rsidR="00575AB4" w:rsidRPr="00AC360F">
        <w:rPr>
          <w:rFonts w:ascii="Times New Roman" w:hAnsi="Times New Roman"/>
          <w:b w:val="0"/>
          <w:sz w:val="20"/>
        </w:rPr>
        <w:t xml:space="preserve">he </w:t>
      </w:r>
      <w:r w:rsidR="00814D2A">
        <w:rPr>
          <w:rFonts w:ascii="Times New Roman" w:hAnsi="Times New Roman"/>
          <w:b w:val="0"/>
          <w:sz w:val="20"/>
        </w:rPr>
        <w:t>Court</w:t>
      </w:r>
      <w:r w:rsidR="00575AB4" w:rsidRPr="00AC360F">
        <w:rPr>
          <w:rFonts w:ascii="Times New Roman" w:hAnsi="Times New Roman"/>
          <w:b w:val="0"/>
          <w:sz w:val="20"/>
        </w:rPr>
        <w:t xml:space="preserve"> may terminate that portion of this Agreement which relates to </w:t>
      </w:r>
      <w:r w:rsidR="00575AB4">
        <w:rPr>
          <w:rFonts w:ascii="Times New Roman" w:hAnsi="Times New Roman"/>
          <w:b w:val="0"/>
          <w:sz w:val="20"/>
        </w:rPr>
        <w:t>a</w:t>
      </w:r>
      <w:r w:rsidR="00575AB4" w:rsidRPr="00AC360F">
        <w:rPr>
          <w:rFonts w:ascii="Times New Roman" w:hAnsi="Times New Roman"/>
          <w:b w:val="0"/>
          <w:sz w:val="20"/>
        </w:rPr>
        <w:t xml:space="preserve"> rejected </w:t>
      </w:r>
      <w:r w:rsidR="00575AB4">
        <w:rPr>
          <w:rFonts w:ascii="Times New Roman" w:hAnsi="Times New Roman"/>
          <w:b w:val="0"/>
          <w:sz w:val="20"/>
        </w:rPr>
        <w:t xml:space="preserve">Good, Service, or </w:t>
      </w:r>
      <w:r w:rsidR="00575AB4" w:rsidRPr="00AC360F">
        <w:rPr>
          <w:rFonts w:ascii="Times New Roman" w:hAnsi="Times New Roman"/>
          <w:b w:val="0"/>
          <w:sz w:val="20"/>
        </w:rPr>
        <w:t xml:space="preserve">Deliverable at no expense to the </w:t>
      </w:r>
      <w:r w:rsidR="00814D2A">
        <w:rPr>
          <w:rFonts w:ascii="Times New Roman" w:hAnsi="Times New Roman"/>
          <w:b w:val="0"/>
          <w:sz w:val="20"/>
        </w:rPr>
        <w:t>Court</w:t>
      </w:r>
      <w:r w:rsidR="00575AB4">
        <w:rPr>
          <w:rFonts w:ascii="Times New Roman" w:hAnsi="Times New Roman"/>
          <w:b w:val="0"/>
          <w:sz w:val="20"/>
        </w:rPr>
        <w:t xml:space="preserve"> i</w:t>
      </w:r>
      <w:r w:rsidR="00AC360F" w:rsidRPr="00AC360F">
        <w:rPr>
          <w:rFonts w:ascii="Times New Roman" w:hAnsi="Times New Roman"/>
          <w:b w:val="0"/>
          <w:snapToGrid w:val="0"/>
          <w:sz w:val="20"/>
        </w:rPr>
        <w:t xml:space="preserve">f the </w:t>
      </w:r>
      <w:r w:rsidR="00814D2A">
        <w:rPr>
          <w:rFonts w:ascii="Times New Roman" w:hAnsi="Times New Roman"/>
          <w:b w:val="0"/>
          <w:snapToGrid w:val="0"/>
          <w:sz w:val="20"/>
        </w:rPr>
        <w:t>Court</w:t>
      </w:r>
      <w:r w:rsidR="00AC360F" w:rsidRPr="00AC360F">
        <w:rPr>
          <w:rFonts w:ascii="Times New Roman" w:hAnsi="Times New Roman"/>
          <w:b w:val="0"/>
          <w:snapToGrid w:val="0"/>
          <w:sz w:val="20"/>
        </w:rPr>
        <w:t xml:space="preserve"> rejects </w:t>
      </w:r>
      <w:r w:rsidR="00575AB4">
        <w:rPr>
          <w:rFonts w:ascii="Times New Roman" w:hAnsi="Times New Roman"/>
          <w:b w:val="0"/>
          <w:snapToGrid w:val="0"/>
          <w:sz w:val="20"/>
        </w:rPr>
        <w:t>that</w:t>
      </w:r>
      <w:r w:rsidR="00AC360F" w:rsidRPr="00AC360F">
        <w:rPr>
          <w:rFonts w:ascii="Times New Roman" w:hAnsi="Times New Roman"/>
          <w:b w:val="0"/>
          <w:snapToGrid w:val="0"/>
          <w:sz w:val="20"/>
        </w:rPr>
        <w:t xml:space="preserve"> </w:t>
      </w:r>
      <w:r w:rsidR="00AC360F">
        <w:rPr>
          <w:rFonts w:ascii="Times New Roman" w:hAnsi="Times New Roman"/>
          <w:b w:val="0"/>
          <w:sz w:val="20"/>
        </w:rPr>
        <w:t xml:space="preserve">Good, Service, or </w:t>
      </w:r>
      <w:r w:rsidR="00AC360F" w:rsidRPr="00AC360F">
        <w:rPr>
          <w:rFonts w:ascii="Times New Roman" w:hAnsi="Times New Roman"/>
          <w:b w:val="0"/>
          <w:sz w:val="20"/>
        </w:rPr>
        <w:t>Deliverable</w:t>
      </w:r>
      <w:r w:rsidR="00AC360F">
        <w:rPr>
          <w:rFonts w:ascii="Times New Roman" w:hAnsi="Times New Roman"/>
          <w:b w:val="0"/>
          <w:snapToGrid w:val="0"/>
          <w:sz w:val="20"/>
        </w:rPr>
        <w:t xml:space="preserve"> </w:t>
      </w:r>
      <w:r w:rsidR="00575AB4">
        <w:rPr>
          <w:rFonts w:ascii="Times New Roman" w:hAnsi="Times New Roman"/>
          <w:b w:val="0"/>
          <w:snapToGrid w:val="0"/>
          <w:sz w:val="20"/>
        </w:rPr>
        <w:t xml:space="preserve">(i) for late performance or delivery, or (ii) </w:t>
      </w:r>
      <w:r w:rsidR="00AC360F" w:rsidRPr="00AC360F">
        <w:rPr>
          <w:rFonts w:ascii="Times New Roman" w:hAnsi="Times New Roman"/>
          <w:b w:val="0"/>
          <w:snapToGrid w:val="0"/>
          <w:sz w:val="20"/>
        </w:rPr>
        <w:t xml:space="preserve">on at least two </w:t>
      </w:r>
      <w:r w:rsidR="003F1B2B">
        <w:rPr>
          <w:rFonts w:ascii="Times New Roman" w:hAnsi="Times New Roman"/>
          <w:b w:val="0"/>
          <w:snapToGrid w:val="0"/>
          <w:sz w:val="20"/>
        </w:rPr>
        <w:t xml:space="preserve">(2) </w:t>
      </w:r>
      <w:r w:rsidR="00AC360F" w:rsidRPr="00AC360F">
        <w:rPr>
          <w:rFonts w:ascii="Times New Roman" w:hAnsi="Times New Roman"/>
          <w:b w:val="0"/>
          <w:snapToGrid w:val="0"/>
          <w:sz w:val="20"/>
        </w:rPr>
        <w:t>occasions</w:t>
      </w:r>
      <w:r w:rsidR="00575AB4">
        <w:rPr>
          <w:rFonts w:ascii="Times New Roman" w:hAnsi="Times New Roman"/>
          <w:b w:val="0"/>
          <w:snapToGrid w:val="0"/>
          <w:sz w:val="20"/>
        </w:rPr>
        <w:t xml:space="preserve"> for other deficiencies. </w:t>
      </w:r>
      <w:bookmarkEnd w:id="3"/>
      <w:bookmarkEnd w:id="4"/>
      <w:bookmarkEnd w:id="5"/>
      <w:bookmarkEnd w:id="6"/>
    </w:p>
    <w:p w14:paraId="38E5E2AB" w14:textId="77777777" w:rsidR="004D2739" w:rsidRPr="008A6AE4" w:rsidRDefault="00B545D0" w:rsidP="008A6AE4">
      <w:pPr>
        <w:jc w:val="center"/>
        <w:rPr>
          <w:b/>
          <w:color w:val="000000" w:themeColor="text1"/>
        </w:rPr>
      </w:pPr>
      <w:r w:rsidRPr="00EC158B">
        <w:rPr>
          <w:rFonts w:asciiTheme="minorHAnsi" w:hAnsiTheme="minorHAnsi" w:cstheme="minorHAnsi"/>
          <w:sz w:val="20"/>
        </w:rPr>
        <w:br w:type="page"/>
      </w:r>
      <w:r w:rsidR="004D2739" w:rsidRPr="008A6AE4">
        <w:rPr>
          <w:b/>
          <w:color w:val="000000" w:themeColor="text1"/>
        </w:rPr>
        <w:lastRenderedPageBreak/>
        <w:t>ATTACHMENT 1</w:t>
      </w:r>
    </w:p>
    <w:p w14:paraId="66358306" w14:textId="77777777" w:rsidR="004D2739" w:rsidRPr="004D2739" w:rsidRDefault="004D2739" w:rsidP="004D2739">
      <w:pPr>
        <w:pStyle w:val="Heading10"/>
        <w:keepNext w:val="0"/>
        <w:rPr>
          <w:color w:val="000000" w:themeColor="text1"/>
        </w:rPr>
      </w:pPr>
      <w:r w:rsidRPr="004D2739">
        <w:rPr>
          <w:color w:val="000000" w:themeColor="text1"/>
        </w:rPr>
        <w:t>Acceptance AND Signoff Form</w:t>
      </w:r>
    </w:p>
    <w:p w14:paraId="2DF07345" w14:textId="77777777" w:rsidR="004D2739" w:rsidRPr="004D2739" w:rsidRDefault="004D2739" w:rsidP="004D2739">
      <w:pPr>
        <w:jc w:val="center"/>
        <w:rPr>
          <w:color w:val="000000" w:themeColor="text1"/>
        </w:rPr>
      </w:pPr>
    </w:p>
    <w:p w14:paraId="7C82DBBB"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Description of Services or Deliverables provided by Contractor: _____________________________________</w:t>
      </w:r>
    </w:p>
    <w:p w14:paraId="43348194" w14:textId="77777777" w:rsidR="004D2739" w:rsidRPr="004D2739" w:rsidRDefault="004D2739" w:rsidP="004D2739">
      <w:pPr>
        <w:pStyle w:val="Heading2"/>
        <w:keepNext w:val="0"/>
        <w:ind w:right="-180"/>
        <w:rPr>
          <w:rFonts w:asciiTheme="minorHAnsi" w:hAnsiTheme="minorHAnsi" w:cstheme="minorHAnsi"/>
          <w:color w:val="000000" w:themeColor="text1"/>
          <w:sz w:val="20"/>
          <w:szCs w:val="20"/>
        </w:rPr>
      </w:pPr>
    </w:p>
    <w:p w14:paraId="505BF34A" w14:textId="4763633F" w:rsidR="004D2739" w:rsidRPr="004D2739" w:rsidRDefault="004D2739" w:rsidP="004D2739">
      <w:pPr>
        <w:pStyle w:val="Heading2"/>
        <w:keepNext w:val="0"/>
        <w:ind w:right="-180"/>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Date submitted to the </w:t>
      </w:r>
      <w:r w:rsidR="00814D2A">
        <w:rPr>
          <w:rFonts w:asciiTheme="minorHAnsi" w:hAnsiTheme="minorHAnsi" w:cstheme="minorHAnsi"/>
          <w:color w:val="000000" w:themeColor="text1"/>
          <w:sz w:val="20"/>
          <w:szCs w:val="20"/>
        </w:rPr>
        <w:t>Court</w:t>
      </w:r>
      <w:r w:rsidRPr="004D2739">
        <w:rPr>
          <w:rFonts w:asciiTheme="minorHAnsi" w:hAnsiTheme="minorHAnsi" w:cstheme="minorHAnsi"/>
          <w:color w:val="000000" w:themeColor="text1"/>
          <w:sz w:val="20"/>
          <w:szCs w:val="20"/>
        </w:rPr>
        <w:t>:_____________</w:t>
      </w:r>
    </w:p>
    <w:p w14:paraId="729146A1" w14:textId="77777777" w:rsidR="004D2739" w:rsidRPr="004D2739" w:rsidRDefault="004D2739" w:rsidP="004D2739">
      <w:pPr>
        <w:ind w:right="-180"/>
        <w:rPr>
          <w:rFonts w:asciiTheme="minorHAnsi" w:hAnsiTheme="minorHAnsi" w:cstheme="minorHAnsi"/>
          <w:color w:val="000000" w:themeColor="text1"/>
          <w:sz w:val="20"/>
        </w:rPr>
      </w:pPr>
    </w:p>
    <w:p w14:paraId="4A4F8C25"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The Services or Deliverables are:</w:t>
      </w:r>
    </w:p>
    <w:p w14:paraId="68C03271" w14:textId="77777777" w:rsidR="004D2739" w:rsidRPr="004D2739" w:rsidRDefault="004D2739" w:rsidP="004D2739">
      <w:pPr>
        <w:ind w:right="-180"/>
        <w:rPr>
          <w:rFonts w:asciiTheme="minorHAnsi" w:hAnsiTheme="minorHAnsi" w:cstheme="minorHAnsi"/>
          <w:color w:val="000000" w:themeColor="text1"/>
          <w:sz w:val="20"/>
        </w:rPr>
      </w:pPr>
    </w:p>
    <w:p w14:paraId="305C127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1) Submitted on time: [   ] yes     [   ] no.  If no, please note length of delay and reasons.</w:t>
      </w:r>
    </w:p>
    <w:p w14:paraId="573C100D"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___________________________________________________________________________________________________________________________________________________________________________________________________________________________</w:t>
      </w:r>
    </w:p>
    <w:p w14:paraId="3640B9DC" w14:textId="77777777" w:rsidR="004D2739" w:rsidRPr="004D2739" w:rsidRDefault="004D2739" w:rsidP="004D2739">
      <w:pPr>
        <w:ind w:right="-180"/>
        <w:rPr>
          <w:rFonts w:asciiTheme="minorHAnsi" w:hAnsiTheme="minorHAnsi" w:cstheme="minorHAnsi"/>
          <w:color w:val="000000" w:themeColor="text1"/>
          <w:sz w:val="20"/>
        </w:rPr>
      </w:pPr>
    </w:p>
    <w:p w14:paraId="6C26FF6A"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2) Complete: [   ] yes     [   ] no.  If no, please identify incomplete aspects of the Services or Deliverables.</w:t>
      </w:r>
    </w:p>
    <w:p w14:paraId="2F218530"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33FF49B2" w14:textId="77777777" w:rsidR="004D2739" w:rsidRPr="004D2739" w:rsidRDefault="004D2739" w:rsidP="004D2739">
      <w:pPr>
        <w:ind w:right="-180"/>
        <w:rPr>
          <w:rFonts w:asciiTheme="minorHAnsi" w:hAnsiTheme="minorHAnsi" w:cstheme="minorHAnsi"/>
          <w:color w:val="000000" w:themeColor="text1"/>
          <w:sz w:val="20"/>
        </w:rPr>
      </w:pPr>
    </w:p>
    <w:p w14:paraId="63BB0189"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3) Technically accurate: [   ] yes     [   ] no.  If no, please note corrections required.</w:t>
      </w:r>
    </w:p>
    <w:p w14:paraId="1836D6B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___________________________________________________________________________________________________________________________________________________________________________________________________________________________</w:t>
      </w:r>
    </w:p>
    <w:p w14:paraId="0AD8CEB4"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w:t>
      </w:r>
    </w:p>
    <w:p w14:paraId="3A7E9227"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Please note level of satisfaction: </w:t>
      </w:r>
    </w:p>
    <w:p w14:paraId="24B9B5F1"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 xml:space="preserve"> [   ] Poor     [   ] Fair     [   ] Good      [   ] Very Good      [   ] Excellent</w:t>
      </w:r>
    </w:p>
    <w:p w14:paraId="038594E1" w14:textId="77777777" w:rsidR="004D2739" w:rsidRPr="004D2739" w:rsidRDefault="004D2739" w:rsidP="004D2739">
      <w:pPr>
        <w:ind w:right="-180"/>
        <w:rPr>
          <w:rFonts w:asciiTheme="minorHAnsi" w:hAnsiTheme="minorHAnsi" w:cstheme="minorHAnsi"/>
          <w:color w:val="000000" w:themeColor="text1"/>
          <w:sz w:val="20"/>
        </w:rPr>
      </w:pPr>
    </w:p>
    <w:p w14:paraId="36AD234D" w14:textId="77777777" w:rsidR="004D2739" w:rsidRPr="004D2739" w:rsidRDefault="004D2739" w:rsidP="004D2739">
      <w:pPr>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Comments, if any:</w:t>
      </w:r>
    </w:p>
    <w:p w14:paraId="2B301737" w14:textId="77777777" w:rsidR="004D2739" w:rsidRPr="004D2739" w:rsidRDefault="004D2739" w:rsidP="004D2739">
      <w:pPr>
        <w:pStyle w:val="BodyText"/>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__________________________________________________________________________________________________________________________________________________</w:t>
      </w:r>
    </w:p>
    <w:p w14:paraId="6EF77570" w14:textId="77777777" w:rsidR="004D2739" w:rsidRPr="004D2739" w:rsidRDefault="004D2739" w:rsidP="004D2739">
      <w:pPr>
        <w:ind w:right="-180"/>
        <w:rPr>
          <w:rFonts w:asciiTheme="minorHAnsi" w:hAnsiTheme="minorHAnsi" w:cstheme="minorHAnsi"/>
          <w:color w:val="000000" w:themeColor="text1"/>
          <w:sz w:val="20"/>
        </w:rPr>
      </w:pPr>
    </w:p>
    <w:p w14:paraId="26614F7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Pr="004D2739">
        <w:rPr>
          <w:rFonts w:asciiTheme="minorHAnsi" w:hAnsiTheme="minorHAnsi" w:cstheme="minorHAnsi"/>
          <w:color w:val="000000" w:themeColor="text1"/>
          <w:sz w:val="20"/>
          <w:szCs w:val="20"/>
        </w:rPr>
        <w:t xml:space="preserve"> accepted.</w:t>
      </w:r>
    </w:p>
    <w:p w14:paraId="7E313800" w14:textId="77777777" w:rsidR="004D2739" w:rsidRPr="004D2739" w:rsidRDefault="004D2739" w:rsidP="004D2739">
      <w:pPr>
        <w:pStyle w:val="BodyText3"/>
        <w:rPr>
          <w:rFonts w:asciiTheme="minorHAnsi" w:hAnsiTheme="minorHAnsi" w:cstheme="minorHAnsi"/>
          <w:color w:val="000000" w:themeColor="text1"/>
          <w:sz w:val="20"/>
          <w:szCs w:val="20"/>
        </w:rPr>
      </w:pPr>
      <w:r w:rsidRPr="004D2739">
        <w:rPr>
          <w:rFonts w:asciiTheme="minorHAnsi" w:hAnsiTheme="minorHAnsi" w:cstheme="minorHAnsi"/>
          <w:color w:val="000000" w:themeColor="text1"/>
          <w:sz w:val="20"/>
          <w:szCs w:val="20"/>
        </w:rPr>
        <w:t xml:space="preserve">[   ] </w:t>
      </w:r>
      <w:r w:rsidR="00C1317B">
        <w:rPr>
          <w:rFonts w:asciiTheme="minorHAnsi" w:hAnsiTheme="minorHAnsi" w:cstheme="minorHAnsi"/>
          <w:color w:val="000000" w:themeColor="text1"/>
          <w:sz w:val="20"/>
          <w:szCs w:val="20"/>
        </w:rPr>
        <w:t>The Services or Deliverables listed above are</w:t>
      </w:r>
      <w:r w:rsidR="00C1317B" w:rsidRPr="004D2739">
        <w:rPr>
          <w:rFonts w:asciiTheme="minorHAnsi" w:hAnsiTheme="minorHAnsi" w:cstheme="minorHAnsi"/>
          <w:color w:val="000000" w:themeColor="text1"/>
          <w:sz w:val="20"/>
          <w:szCs w:val="20"/>
        </w:rPr>
        <w:t xml:space="preserve"> </w:t>
      </w:r>
      <w:r w:rsidR="00C1317B">
        <w:rPr>
          <w:rFonts w:asciiTheme="minorHAnsi" w:hAnsiTheme="minorHAnsi" w:cstheme="minorHAnsi"/>
          <w:color w:val="000000" w:themeColor="text1"/>
          <w:sz w:val="20"/>
          <w:szCs w:val="20"/>
        </w:rPr>
        <w:t>rejected</w:t>
      </w:r>
      <w:r w:rsidRPr="004D2739">
        <w:rPr>
          <w:rFonts w:asciiTheme="minorHAnsi" w:hAnsiTheme="minorHAnsi" w:cstheme="minorHAnsi"/>
          <w:color w:val="000000" w:themeColor="text1"/>
          <w:sz w:val="20"/>
          <w:szCs w:val="20"/>
        </w:rPr>
        <w:t>.</w:t>
      </w:r>
    </w:p>
    <w:p w14:paraId="413E60AB" w14:textId="77777777" w:rsidR="004D2739" w:rsidRPr="004D2739" w:rsidRDefault="004D2739" w:rsidP="004D2739">
      <w:pPr>
        <w:ind w:right="-180"/>
        <w:rPr>
          <w:rFonts w:asciiTheme="minorHAnsi" w:hAnsiTheme="minorHAnsi" w:cstheme="minorHAnsi"/>
          <w:color w:val="000000" w:themeColor="text1"/>
          <w:sz w:val="20"/>
        </w:rPr>
      </w:pPr>
    </w:p>
    <w:p w14:paraId="110F65F4" w14:textId="77777777" w:rsidR="004D2739" w:rsidRPr="004D2739" w:rsidRDefault="004D2739" w:rsidP="004D2739">
      <w:pPr>
        <w:pStyle w:val="zzSansSerif"/>
        <w:ind w:right="-180"/>
        <w:rPr>
          <w:rFonts w:asciiTheme="minorHAnsi" w:hAnsiTheme="minorHAnsi" w:cstheme="minorHAnsi"/>
          <w:color w:val="000000" w:themeColor="text1"/>
          <w:sz w:val="20"/>
        </w:rPr>
      </w:pPr>
      <w:r w:rsidRPr="004D2739">
        <w:rPr>
          <w:rFonts w:asciiTheme="minorHAnsi" w:hAnsiTheme="minorHAnsi" w:cstheme="minorHAnsi"/>
          <w:color w:val="000000" w:themeColor="text1"/>
          <w:sz w:val="20"/>
        </w:rPr>
        <w:t>Name:________________________________________</w:t>
      </w:r>
    </w:p>
    <w:p w14:paraId="16C6EF5A" w14:textId="77777777" w:rsidR="004D2739" w:rsidRPr="004D2739" w:rsidRDefault="004D2739" w:rsidP="004D2739">
      <w:pPr>
        <w:ind w:right="-180"/>
        <w:rPr>
          <w:rFonts w:asciiTheme="minorHAnsi" w:hAnsiTheme="minorHAnsi" w:cstheme="minorHAnsi"/>
          <w:color w:val="000000" w:themeColor="text1"/>
          <w:sz w:val="20"/>
        </w:rPr>
      </w:pPr>
    </w:p>
    <w:p w14:paraId="68D8FB87"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Title:_________________________________________</w:t>
      </w:r>
    </w:p>
    <w:p w14:paraId="67364DD8" w14:textId="77777777" w:rsidR="004D2739" w:rsidRPr="004D2739" w:rsidRDefault="004D2739" w:rsidP="004D2739">
      <w:pPr>
        <w:pStyle w:val="Heading4"/>
        <w:rPr>
          <w:rFonts w:asciiTheme="minorHAnsi" w:hAnsiTheme="minorHAnsi" w:cstheme="minorHAnsi"/>
          <w:i w:val="0"/>
          <w:color w:val="000000" w:themeColor="text1"/>
          <w:sz w:val="20"/>
          <w:szCs w:val="20"/>
        </w:rPr>
      </w:pPr>
    </w:p>
    <w:p w14:paraId="29555593" w14:textId="77777777" w:rsidR="004D2739" w:rsidRPr="004D2739" w:rsidRDefault="004D2739" w:rsidP="004D2739">
      <w:pPr>
        <w:pStyle w:val="Heading4"/>
        <w:rPr>
          <w:rFonts w:asciiTheme="minorHAnsi" w:hAnsiTheme="minorHAnsi" w:cstheme="minorHAnsi"/>
          <w:i w:val="0"/>
          <w:color w:val="000000" w:themeColor="text1"/>
          <w:sz w:val="20"/>
          <w:szCs w:val="20"/>
        </w:rPr>
      </w:pPr>
      <w:r w:rsidRPr="004D2739">
        <w:rPr>
          <w:rFonts w:asciiTheme="minorHAnsi" w:hAnsiTheme="minorHAnsi" w:cstheme="minorHAnsi"/>
          <w:i w:val="0"/>
          <w:color w:val="000000" w:themeColor="text1"/>
          <w:sz w:val="20"/>
          <w:szCs w:val="20"/>
        </w:rPr>
        <w:t>Date:____________</w:t>
      </w:r>
    </w:p>
    <w:p w14:paraId="49C0B6C7" w14:textId="77777777" w:rsidR="004D2739" w:rsidRPr="004D2739" w:rsidRDefault="004D2739" w:rsidP="004D2739">
      <w:pPr>
        <w:pStyle w:val="Heading1"/>
        <w:keepNext w:val="0"/>
        <w:ind w:right="-180"/>
        <w:rPr>
          <w:rFonts w:asciiTheme="minorHAnsi" w:hAnsiTheme="minorHAnsi" w:cstheme="minorHAnsi"/>
          <w:color w:val="000000" w:themeColor="text1"/>
          <w:sz w:val="20"/>
          <w:szCs w:val="20"/>
        </w:rPr>
      </w:pPr>
    </w:p>
    <w:p w14:paraId="0130C9FC" w14:textId="77777777" w:rsidR="004D2739" w:rsidRPr="004D2739" w:rsidRDefault="004D2739" w:rsidP="00EE5492">
      <w:pPr>
        <w:pStyle w:val="Heading7"/>
        <w:jc w:val="center"/>
        <w:rPr>
          <w:rFonts w:cstheme="minorHAnsi"/>
          <w:color w:val="000000" w:themeColor="text1"/>
          <w:sz w:val="20"/>
          <w:szCs w:val="20"/>
        </w:rPr>
      </w:pPr>
      <w:r w:rsidRPr="004D2739">
        <w:rPr>
          <w:rFonts w:cstheme="minorHAnsi"/>
          <w:color w:val="000000" w:themeColor="text1"/>
          <w:sz w:val="20"/>
          <w:szCs w:val="20"/>
        </w:rPr>
        <w:t>END OF ATTACHMENT</w:t>
      </w:r>
    </w:p>
    <w:p w14:paraId="672F87C9" w14:textId="77777777" w:rsidR="00001542" w:rsidRDefault="00001542">
      <w:pPr>
        <w:rPr>
          <w:rFonts w:asciiTheme="minorHAnsi" w:hAnsiTheme="minorHAnsi" w:cstheme="minorHAnsi"/>
          <w:sz w:val="20"/>
        </w:rPr>
        <w:sectPr w:rsidR="00001542" w:rsidSect="00814D2A">
          <w:footerReference w:type="default" r:id="rId13"/>
          <w:footerReference w:type="first" r:id="rId14"/>
          <w:pgSz w:w="12240" w:h="15840"/>
          <w:pgMar w:top="1440" w:right="1440" w:bottom="1440" w:left="1440" w:header="720" w:footer="720" w:gutter="0"/>
          <w:pgNumType w:start="1"/>
          <w:cols w:space="720"/>
          <w:docGrid w:linePitch="360"/>
        </w:sectPr>
      </w:pPr>
    </w:p>
    <w:p w14:paraId="25792953" w14:textId="77777777" w:rsidR="00001542" w:rsidRDefault="00001542">
      <w:pPr>
        <w:rPr>
          <w:rFonts w:asciiTheme="minorHAnsi" w:hAnsiTheme="minorHAnsi" w:cstheme="minorHAnsi"/>
          <w:sz w:val="20"/>
        </w:rPr>
        <w:sectPr w:rsidR="00001542" w:rsidSect="008906EF">
          <w:footerReference w:type="default" r:id="rId15"/>
          <w:type w:val="continuous"/>
          <w:pgSz w:w="12240" w:h="15840"/>
          <w:pgMar w:top="1440" w:right="1440" w:bottom="1440" w:left="1440" w:header="720" w:footer="720" w:gutter="0"/>
          <w:pgNumType w:start="1"/>
          <w:cols w:space="720"/>
          <w:docGrid w:linePitch="360"/>
        </w:sectPr>
      </w:pPr>
    </w:p>
    <w:p w14:paraId="0BEED449" w14:textId="77777777" w:rsidR="004D2739" w:rsidRPr="00EC158B" w:rsidRDefault="004D2739">
      <w:pPr>
        <w:spacing w:line="300" w:lineRule="atLeast"/>
        <w:rPr>
          <w:rFonts w:asciiTheme="minorHAnsi" w:hAnsiTheme="minorHAnsi" w:cstheme="minorHAnsi"/>
          <w:sz w:val="20"/>
        </w:rPr>
      </w:pPr>
    </w:p>
    <w:p w14:paraId="64529DCE" w14:textId="77777777" w:rsidR="00392AC3" w:rsidRPr="00EC158B"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APPENDIX B</w:t>
      </w:r>
    </w:p>
    <w:p w14:paraId="507CC4E5" w14:textId="59490509" w:rsidR="00392AC3" w:rsidRDefault="00DC5733"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Payment</w:t>
      </w:r>
      <w:r w:rsidR="00993261">
        <w:rPr>
          <w:rFonts w:asciiTheme="minorHAnsi" w:hAnsiTheme="minorHAnsi" w:cstheme="minorHAnsi"/>
          <w:color w:val="000000" w:themeColor="text1"/>
          <w:sz w:val="20"/>
          <w:szCs w:val="20"/>
        </w:rPr>
        <w:t xml:space="preserve"> Provisions</w:t>
      </w:r>
      <w:r w:rsidRPr="00EC158B">
        <w:rPr>
          <w:rFonts w:asciiTheme="minorHAnsi" w:hAnsiTheme="minorHAnsi" w:cstheme="minorHAnsi"/>
          <w:color w:val="000000" w:themeColor="text1"/>
          <w:sz w:val="20"/>
          <w:szCs w:val="20"/>
        </w:rPr>
        <w:t xml:space="preserve"> </w:t>
      </w:r>
    </w:p>
    <w:p w14:paraId="5D9A75F5" w14:textId="5CDF75A9" w:rsidR="008B1D57" w:rsidRPr="00EC158B" w:rsidRDefault="005E2F77" w:rsidP="005E2F77">
      <w:pPr>
        <w:pStyle w:val="Title"/>
        <w:spacing w:before="120" w:after="120" w:line="300" w:lineRule="atLeast"/>
      </w:pPr>
      <w:r>
        <w:rPr>
          <w:rFonts w:asciiTheme="minorHAnsi" w:hAnsiTheme="minorHAnsi" w:cstheme="minorHAnsi"/>
          <w:color w:val="FF0000"/>
          <w:sz w:val="20"/>
          <w:szCs w:val="20"/>
        </w:rPr>
        <w:t>SAMPLE</w:t>
      </w:r>
    </w:p>
    <w:p w14:paraId="09AC2002" w14:textId="52B523D1" w:rsidR="00C36343" w:rsidRPr="00EC158B"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General</w:t>
      </w:r>
      <w:r>
        <w:rPr>
          <w:rFonts w:asciiTheme="minorHAnsi" w:hAnsiTheme="minorHAnsi" w:cstheme="minorHAnsi"/>
          <w:b/>
          <w:bCs/>
          <w:sz w:val="20"/>
        </w:rPr>
        <w:t xml:space="preserve">.  </w:t>
      </w:r>
      <w:r w:rsidR="00492684" w:rsidRPr="00303BCF">
        <w:rPr>
          <w:sz w:val="20"/>
        </w:rPr>
        <w:t xml:space="preserve">Subject to the terms of this Agreement, </w:t>
      </w:r>
      <w:r w:rsidR="00445058">
        <w:rPr>
          <w:sz w:val="20"/>
        </w:rPr>
        <w:t>Contractor</w:t>
      </w:r>
      <w:r w:rsidR="00492684" w:rsidRPr="00303BCF">
        <w:rPr>
          <w:sz w:val="20"/>
        </w:rPr>
        <w:t xml:space="preserve"> shall invoice the </w:t>
      </w:r>
      <w:r w:rsidR="00814D2A">
        <w:rPr>
          <w:sz w:val="20"/>
        </w:rPr>
        <w:t>Court</w:t>
      </w:r>
      <w:r w:rsidR="00492684" w:rsidRPr="00303BCF">
        <w:rPr>
          <w:sz w:val="20"/>
        </w:rPr>
        <w:t xml:space="preserve">, and the </w:t>
      </w:r>
      <w:r w:rsidR="00814D2A">
        <w:rPr>
          <w:sz w:val="20"/>
        </w:rPr>
        <w:t>Court</w:t>
      </w:r>
      <w:r w:rsidR="00492684" w:rsidRPr="00303BCF">
        <w:rPr>
          <w:sz w:val="20"/>
        </w:rPr>
        <w:t xml:space="preserve"> shall compensate Contractor, as set forth in </w:t>
      </w:r>
      <w:r w:rsidR="00492684">
        <w:rPr>
          <w:sz w:val="20"/>
        </w:rPr>
        <w:t xml:space="preserve">this </w:t>
      </w:r>
      <w:r w:rsidR="00492684" w:rsidRPr="00303BCF">
        <w:rPr>
          <w:sz w:val="20"/>
        </w:rPr>
        <w:t xml:space="preserve">Appendix B. The </w:t>
      </w:r>
      <w:r w:rsidR="00492684">
        <w:rPr>
          <w:sz w:val="20"/>
        </w:rPr>
        <w:t xml:space="preserve">amounts specified in this Appendix </w:t>
      </w:r>
      <w:r w:rsidR="00492684" w:rsidRPr="00303BCF">
        <w:rPr>
          <w:sz w:val="20"/>
        </w:rPr>
        <w:t xml:space="preserve">shall be the total and complete compensation to be paid to Contractor for its performance under this Agreement. Contractor shall bear, and the </w:t>
      </w:r>
      <w:r w:rsidR="00814D2A">
        <w:rPr>
          <w:sz w:val="20"/>
        </w:rPr>
        <w:t>Court</w:t>
      </w:r>
      <w:r w:rsidR="00492684" w:rsidRPr="00303BCF">
        <w:rPr>
          <w:sz w:val="20"/>
        </w:rPr>
        <w:t xml:space="preserve"> shall have no obligation to pay or reimburse Contractor for, </w:t>
      </w:r>
      <w:proofErr w:type="gramStart"/>
      <w:r w:rsidR="00492684" w:rsidRPr="00303BCF">
        <w:rPr>
          <w:sz w:val="20"/>
        </w:rPr>
        <w:t>any and all</w:t>
      </w:r>
      <w:proofErr w:type="gramEnd"/>
      <w:r w:rsidR="00492684" w:rsidRPr="00303BCF">
        <w:rPr>
          <w:sz w:val="20"/>
        </w:rPr>
        <w:t xml:space="preserve"> other fees, costs, profits, taxes or expenses of any nature which Contractor incurs.</w:t>
      </w:r>
    </w:p>
    <w:p w14:paraId="2B54A4B3" w14:textId="0A2BE94A" w:rsidR="00C36343" w:rsidRPr="00E90AF0" w:rsidRDefault="00C36343"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Compensation</w:t>
      </w:r>
      <w:r>
        <w:rPr>
          <w:rFonts w:asciiTheme="minorHAnsi" w:hAnsiTheme="minorHAnsi" w:cstheme="minorHAnsi"/>
          <w:b/>
          <w:bCs/>
          <w:sz w:val="20"/>
        </w:rPr>
        <w:t xml:space="preserve"> for Goods.  </w:t>
      </w:r>
      <w:r w:rsidRPr="00E90AF0">
        <w:rPr>
          <w:rFonts w:asciiTheme="minorHAnsi" w:hAnsiTheme="minorHAnsi" w:cstheme="minorHAnsi"/>
          <w:bCs/>
          <w:sz w:val="20"/>
        </w:rPr>
        <w:t xml:space="preserve">Contractor </w:t>
      </w:r>
      <w:r>
        <w:rPr>
          <w:rFonts w:asciiTheme="minorHAnsi" w:hAnsiTheme="minorHAnsi" w:cstheme="minorHAnsi"/>
          <w:bCs/>
          <w:sz w:val="20"/>
        </w:rPr>
        <w:t xml:space="preserve">will invoice the following amounts for Goods that </w:t>
      </w:r>
      <w:r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Pr="00E90AF0">
        <w:rPr>
          <w:rFonts w:asciiTheme="minorHAnsi" w:hAnsiTheme="minorHAnsi" w:cstheme="minorHAnsi"/>
          <w:bCs/>
          <w:sz w:val="20"/>
        </w:rPr>
        <w:t xml:space="preserve"> has accepted:</w:t>
      </w:r>
    </w:p>
    <w:p w14:paraId="693F34CD" w14:textId="69CB88D2" w:rsidR="00E165F5" w:rsidRPr="00EC158B" w:rsidRDefault="0069081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p>
    <w:p w14:paraId="0CBBC8C9" w14:textId="77777777" w:rsidR="00270F4F" w:rsidRDefault="00C36343" w:rsidP="00846E22">
      <w:pPr>
        <w:numPr>
          <w:ilvl w:val="0"/>
          <w:numId w:val="11"/>
        </w:numPr>
        <w:spacing w:before="120" w:after="120"/>
        <w:rPr>
          <w:rFonts w:asciiTheme="minorHAnsi" w:hAnsiTheme="minorHAnsi" w:cstheme="minorHAnsi"/>
          <w:b/>
          <w:bCs/>
          <w:sz w:val="20"/>
        </w:rPr>
      </w:pPr>
      <w:r>
        <w:rPr>
          <w:rFonts w:asciiTheme="minorHAnsi" w:hAnsiTheme="minorHAnsi" w:cstheme="minorHAnsi"/>
          <w:b/>
          <w:bCs/>
          <w:sz w:val="20"/>
        </w:rPr>
        <w:t xml:space="preserve">Compensation for Services.  </w:t>
      </w:r>
    </w:p>
    <w:p w14:paraId="1B127F4B" w14:textId="404CD9D3" w:rsidR="00C36343" w:rsidRPr="00E90AF0" w:rsidRDefault="00270F4F" w:rsidP="00846E22">
      <w:pPr>
        <w:numPr>
          <w:ilvl w:val="1"/>
          <w:numId w:val="23"/>
        </w:numPr>
        <w:spacing w:before="120" w:after="120"/>
        <w:rPr>
          <w:rFonts w:asciiTheme="minorHAnsi" w:hAnsiTheme="minorHAnsi" w:cstheme="minorHAnsi"/>
          <w:b/>
          <w:bCs/>
          <w:sz w:val="20"/>
        </w:rPr>
      </w:pPr>
      <w:r w:rsidRPr="00270F4F">
        <w:rPr>
          <w:rFonts w:asciiTheme="minorHAnsi" w:hAnsiTheme="minorHAnsi" w:cstheme="minorHAnsi"/>
          <w:b/>
          <w:bCs/>
          <w:sz w:val="20"/>
        </w:rPr>
        <w:t>Amount.</w:t>
      </w:r>
      <w:r>
        <w:rPr>
          <w:rFonts w:asciiTheme="minorHAnsi" w:hAnsiTheme="minorHAnsi" w:cstheme="minorHAnsi"/>
          <w:bCs/>
          <w:sz w:val="20"/>
        </w:rPr>
        <w:t xml:space="preserve">  </w:t>
      </w:r>
      <w:r w:rsidR="00B6312C" w:rsidRPr="00E90AF0">
        <w:rPr>
          <w:rFonts w:asciiTheme="minorHAnsi" w:hAnsiTheme="minorHAnsi" w:cstheme="minorHAnsi"/>
          <w:bCs/>
          <w:sz w:val="20"/>
        </w:rPr>
        <w:t xml:space="preserve">Contractor </w:t>
      </w:r>
      <w:r w:rsidR="00B6312C">
        <w:rPr>
          <w:rFonts w:asciiTheme="minorHAnsi" w:hAnsiTheme="minorHAnsi" w:cstheme="minorHAnsi"/>
          <w:bCs/>
          <w:sz w:val="20"/>
        </w:rPr>
        <w:t xml:space="preserve">will invoice the </w:t>
      </w:r>
      <w:r w:rsidR="005C5EAE">
        <w:rPr>
          <w:rFonts w:asciiTheme="minorHAnsi" w:hAnsiTheme="minorHAnsi" w:cstheme="minorHAnsi"/>
          <w:bCs/>
          <w:sz w:val="20"/>
        </w:rPr>
        <w:t>following amounts for Services or Deliverables</w:t>
      </w:r>
      <w:r w:rsidR="00B6312C">
        <w:rPr>
          <w:rFonts w:asciiTheme="minorHAnsi" w:hAnsiTheme="minorHAnsi" w:cstheme="minorHAnsi"/>
          <w:bCs/>
          <w:sz w:val="20"/>
        </w:rPr>
        <w:t xml:space="preserve"> that </w:t>
      </w:r>
      <w:r w:rsidR="00B6312C" w:rsidRPr="00E90AF0">
        <w:rPr>
          <w:rFonts w:asciiTheme="minorHAnsi" w:hAnsiTheme="minorHAnsi" w:cstheme="minorHAnsi"/>
          <w:bCs/>
          <w:sz w:val="20"/>
        </w:rPr>
        <w:t xml:space="preserve">the </w:t>
      </w:r>
      <w:r w:rsidR="00814D2A">
        <w:rPr>
          <w:rFonts w:asciiTheme="minorHAnsi" w:hAnsiTheme="minorHAnsi" w:cstheme="minorHAnsi"/>
          <w:bCs/>
          <w:sz w:val="20"/>
        </w:rPr>
        <w:t>Court</w:t>
      </w:r>
      <w:r w:rsidR="00B6312C" w:rsidRPr="00E90AF0">
        <w:rPr>
          <w:rFonts w:asciiTheme="minorHAnsi" w:hAnsiTheme="minorHAnsi" w:cstheme="minorHAnsi"/>
          <w:bCs/>
          <w:sz w:val="20"/>
        </w:rPr>
        <w:t xml:space="preserve"> has accepted:</w:t>
      </w:r>
      <w:r w:rsidR="00B6312C">
        <w:rPr>
          <w:rFonts w:asciiTheme="minorHAnsi" w:hAnsiTheme="minorHAnsi" w:cstheme="minorHAnsi"/>
          <w:bCs/>
          <w:sz w:val="20"/>
        </w:rPr>
        <w:t xml:space="preserve">  </w:t>
      </w:r>
    </w:p>
    <w:p w14:paraId="2FAA2388" w14:textId="58859BFC" w:rsidR="00E165F5" w:rsidRDefault="00E165F5"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
          <w:sz w:val="20"/>
          <w:lang w:bidi="en-US"/>
        </w:rPr>
        <w:t xml:space="preserve">  </w:t>
      </w:r>
      <w:r w:rsidR="00690815">
        <w:rPr>
          <w:rFonts w:asciiTheme="minorHAnsi" w:hAnsiTheme="minorHAnsi" w:cstheme="minorHAnsi"/>
          <w:bCs/>
          <w:iCs/>
          <w:sz w:val="20"/>
          <w:lang w:bidi="en-US"/>
        </w:rPr>
        <w:t>TO BE COMPLETED AT TIME OF CONTRACT AWARD</w:t>
      </w:r>
    </w:p>
    <w:p w14:paraId="0AFDE510" w14:textId="3DF8E826" w:rsidR="00604041" w:rsidRPr="009B2799" w:rsidRDefault="00270F4F" w:rsidP="00846E22">
      <w:pPr>
        <w:numPr>
          <w:ilvl w:val="1"/>
          <w:numId w:val="23"/>
        </w:numPr>
        <w:spacing w:before="120" w:after="120"/>
        <w:rPr>
          <w:rFonts w:asciiTheme="minorHAnsi" w:hAnsiTheme="minorHAnsi" w:cstheme="minorHAnsi"/>
          <w:b/>
          <w:bCs/>
          <w:sz w:val="20"/>
          <w:highlight w:val="yellow"/>
        </w:rPr>
      </w:pPr>
      <w:r w:rsidRPr="009B2799">
        <w:rPr>
          <w:rFonts w:asciiTheme="minorHAnsi" w:hAnsiTheme="minorHAnsi" w:cstheme="minorHAnsi"/>
          <w:b/>
          <w:bCs/>
          <w:sz w:val="20"/>
          <w:highlight w:val="yellow"/>
        </w:rPr>
        <w:t>Wi</w:t>
      </w:r>
      <w:r w:rsidR="00702D06" w:rsidRPr="009B2799">
        <w:rPr>
          <w:rFonts w:asciiTheme="minorHAnsi" w:hAnsiTheme="minorHAnsi" w:cstheme="minorHAnsi"/>
          <w:b/>
          <w:bCs/>
          <w:sz w:val="20"/>
          <w:highlight w:val="yellow"/>
        </w:rPr>
        <w:t xml:space="preserve">thholding.  </w:t>
      </w:r>
      <w:r w:rsidR="00702D06" w:rsidRPr="009B2799">
        <w:rPr>
          <w:rFonts w:asciiTheme="minorHAnsi" w:hAnsiTheme="minorHAnsi" w:cstheme="minorHAnsi"/>
          <w:bCs/>
          <w:sz w:val="20"/>
          <w:highlight w:val="yellow"/>
        </w:rPr>
        <w:t xml:space="preserve">When making a payment tied to the acceptance of Deliverables,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shall have the right to withhold fifteen percent (15%) of each such payment until the </w:t>
      </w:r>
      <w:r w:rsidR="00814D2A" w:rsidRPr="009B2799">
        <w:rPr>
          <w:rFonts w:asciiTheme="minorHAnsi" w:hAnsiTheme="minorHAnsi" w:cstheme="minorHAnsi"/>
          <w:bCs/>
          <w:sz w:val="20"/>
          <w:highlight w:val="yellow"/>
        </w:rPr>
        <w:t>Court</w:t>
      </w:r>
      <w:r w:rsidR="00702D06" w:rsidRPr="009B2799">
        <w:rPr>
          <w:rFonts w:asciiTheme="minorHAnsi" w:hAnsiTheme="minorHAnsi" w:cstheme="minorHAnsi"/>
          <w:bCs/>
          <w:sz w:val="20"/>
          <w:highlight w:val="yellow"/>
        </w:rPr>
        <w:t xml:space="preserve"> accepts the final Deliverable.</w:t>
      </w:r>
      <w:r w:rsidR="009B2799" w:rsidRPr="009B2799">
        <w:rPr>
          <w:rFonts w:asciiTheme="minorHAnsi" w:hAnsiTheme="minorHAnsi" w:cstheme="minorHAnsi"/>
          <w:bCs/>
          <w:sz w:val="20"/>
          <w:highlight w:val="yellow"/>
        </w:rPr>
        <w:t xml:space="preserve">  NOTE COURT MUST DECIDE IF THIS PROVISION IS APPLICABLE.  IF IT IS, REMOVE THIS NOTE AND HIGHLIGHT.  IF IT IS NOT APPLICABLE, DELETE THIS PROVISION.</w:t>
      </w:r>
    </w:p>
    <w:p w14:paraId="494940FF" w14:textId="62A2CC5A" w:rsidR="00604041" w:rsidRPr="00604041" w:rsidRDefault="00604041" w:rsidP="00846E22">
      <w:pPr>
        <w:numPr>
          <w:ilvl w:val="1"/>
          <w:numId w:val="23"/>
        </w:numPr>
        <w:spacing w:before="120" w:after="120"/>
        <w:rPr>
          <w:rFonts w:asciiTheme="minorHAnsi" w:hAnsiTheme="minorHAnsi" w:cstheme="minorHAnsi"/>
          <w:b/>
          <w:bCs/>
          <w:sz w:val="20"/>
        </w:rPr>
      </w:pPr>
      <w:r w:rsidRPr="00604041">
        <w:rPr>
          <w:rFonts w:asciiTheme="minorHAnsi" w:hAnsiTheme="minorHAnsi" w:cstheme="minorHAnsi"/>
          <w:b/>
          <w:bCs/>
          <w:sz w:val="20"/>
        </w:rPr>
        <w:t xml:space="preserve">No Advance Payment.  </w:t>
      </w:r>
      <w:r>
        <w:rPr>
          <w:rFonts w:asciiTheme="minorHAnsi" w:hAnsiTheme="minorHAnsi" w:cstheme="minorHAnsi"/>
          <w:bCs/>
          <w:sz w:val="20"/>
        </w:rPr>
        <w:t>T</w:t>
      </w:r>
      <w:r w:rsidRPr="00041323">
        <w:rPr>
          <w:sz w:val="20"/>
        </w:rPr>
        <w:t xml:space="preserve">he </w:t>
      </w:r>
      <w:r w:rsidR="00814D2A">
        <w:rPr>
          <w:sz w:val="20"/>
        </w:rPr>
        <w:t>Court</w:t>
      </w:r>
      <w:r w:rsidRPr="00041323">
        <w:rPr>
          <w:sz w:val="20"/>
        </w:rPr>
        <w:t xml:space="preserve"> will not make any advance payment for Services.</w:t>
      </w:r>
    </w:p>
    <w:p w14:paraId="1A4F5A98" w14:textId="1A868F3C" w:rsidR="00C36343" w:rsidRPr="00B6312C" w:rsidRDefault="00B6312C" w:rsidP="00846E22">
      <w:pPr>
        <w:numPr>
          <w:ilvl w:val="0"/>
          <w:numId w:val="11"/>
        </w:numPr>
        <w:spacing w:before="120" w:after="120"/>
        <w:rPr>
          <w:rFonts w:asciiTheme="minorHAnsi" w:hAnsiTheme="minorHAnsi" w:cstheme="minorHAnsi"/>
          <w:b/>
          <w:bCs/>
          <w:sz w:val="20"/>
        </w:rPr>
      </w:pPr>
      <w:r w:rsidRPr="00EC158B">
        <w:rPr>
          <w:rFonts w:asciiTheme="minorHAnsi" w:hAnsiTheme="minorHAnsi" w:cstheme="minorHAnsi"/>
          <w:b/>
          <w:bCs/>
          <w:sz w:val="20"/>
        </w:rPr>
        <w:t>Expenses</w:t>
      </w:r>
      <w:r>
        <w:rPr>
          <w:rFonts w:asciiTheme="minorHAnsi" w:hAnsiTheme="minorHAnsi" w:cstheme="minorHAnsi"/>
          <w:b/>
          <w:bCs/>
          <w:sz w:val="20"/>
        </w:rPr>
        <w:t xml:space="preserve">.  </w:t>
      </w:r>
      <w:r w:rsidRPr="00B6312C">
        <w:rPr>
          <w:rFonts w:asciiTheme="minorHAnsi" w:hAnsiTheme="minorHAnsi" w:cstheme="minorHAnsi"/>
          <w:bCs/>
          <w:sz w:val="20"/>
        </w:rPr>
        <w:t xml:space="preserve">Except as set forth in this section, </w:t>
      </w:r>
      <w:r>
        <w:rPr>
          <w:rFonts w:asciiTheme="minorHAnsi" w:hAnsiTheme="minorHAnsi" w:cstheme="minorHAnsi"/>
          <w:bCs/>
          <w:sz w:val="20"/>
        </w:rPr>
        <w:t xml:space="preserve">no </w:t>
      </w:r>
      <w:r w:rsidRPr="00B6312C">
        <w:rPr>
          <w:rFonts w:asciiTheme="minorHAnsi" w:hAnsiTheme="minorHAnsi" w:cstheme="minorHAnsi"/>
          <w:bCs/>
          <w:sz w:val="20"/>
        </w:rPr>
        <w:t xml:space="preserve">expenses relating to the </w:t>
      </w:r>
      <w:r>
        <w:rPr>
          <w:rFonts w:asciiTheme="minorHAnsi" w:hAnsiTheme="minorHAnsi" w:cstheme="minorHAnsi"/>
          <w:bCs/>
          <w:sz w:val="20"/>
        </w:rPr>
        <w:t xml:space="preserve">Goods, </w:t>
      </w:r>
      <w:r w:rsidRPr="00B6312C">
        <w:rPr>
          <w:rFonts w:asciiTheme="minorHAnsi" w:hAnsiTheme="minorHAnsi" w:cstheme="minorHAnsi"/>
          <w:bCs/>
          <w:sz w:val="20"/>
        </w:rPr>
        <w:t>Services</w:t>
      </w:r>
      <w:r>
        <w:rPr>
          <w:rFonts w:asciiTheme="minorHAnsi" w:hAnsiTheme="minorHAnsi" w:cstheme="minorHAnsi"/>
          <w:bCs/>
          <w:sz w:val="20"/>
        </w:rPr>
        <w:t>, and Deliverables</w:t>
      </w:r>
      <w:r w:rsidRPr="00B6312C">
        <w:rPr>
          <w:rFonts w:asciiTheme="minorHAnsi" w:hAnsiTheme="minorHAnsi" w:cstheme="minorHAnsi"/>
          <w:bCs/>
          <w:sz w:val="20"/>
        </w:rPr>
        <w:t xml:space="preserve"> </w:t>
      </w:r>
      <w:r>
        <w:rPr>
          <w:rFonts w:asciiTheme="minorHAnsi" w:hAnsiTheme="minorHAnsi" w:cstheme="minorHAnsi"/>
          <w:bCs/>
          <w:sz w:val="20"/>
        </w:rPr>
        <w:t>s</w:t>
      </w:r>
      <w:r w:rsidRPr="00B6312C">
        <w:rPr>
          <w:rFonts w:asciiTheme="minorHAnsi" w:hAnsiTheme="minorHAnsi" w:cstheme="minorHAnsi"/>
          <w:bCs/>
          <w:sz w:val="20"/>
        </w:rPr>
        <w:t xml:space="preserve">hall be reimbursed by the </w:t>
      </w:r>
      <w:r w:rsidR="00814D2A">
        <w:rPr>
          <w:rFonts w:asciiTheme="minorHAnsi" w:hAnsiTheme="minorHAnsi" w:cstheme="minorHAnsi"/>
          <w:bCs/>
          <w:sz w:val="20"/>
        </w:rPr>
        <w:t>Court</w:t>
      </w:r>
      <w:r w:rsidRPr="00B6312C">
        <w:rPr>
          <w:rFonts w:asciiTheme="minorHAnsi" w:hAnsiTheme="minorHAnsi" w:cstheme="minorHAnsi"/>
          <w:bCs/>
          <w:sz w:val="20"/>
        </w:rPr>
        <w:t xml:space="preserve">.  </w:t>
      </w:r>
    </w:p>
    <w:p w14:paraId="7153388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20ACA5E8"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1A65695C" w14:textId="77777777" w:rsidR="00513347" w:rsidRPr="00513347" w:rsidRDefault="00513347" w:rsidP="00846E22">
      <w:pPr>
        <w:pStyle w:val="ListParagraph"/>
        <w:numPr>
          <w:ilvl w:val="0"/>
          <w:numId w:val="14"/>
        </w:numPr>
        <w:spacing w:before="120" w:after="120"/>
        <w:rPr>
          <w:rFonts w:asciiTheme="minorHAnsi" w:hAnsiTheme="minorHAnsi" w:cstheme="minorHAnsi"/>
          <w:b/>
          <w:bCs/>
          <w:vanish/>
          <w:sz w:val="20"/>
        </w:rPr>
      </w:pPr>
    </w:p>
    <w:p w14:paraId="3F87AB1D" w14:textId="77777777" w:rsidR="00C36343" w:rsidRPr="00405381" w:rsidRDefault="00C36343" w:rsidP="00846E22">
      <w:pPr>
        <w:pStyle w:val="ListParagraph"/>
        <w:numPr>
          <w:ilvl w:val="1"/>
          <w:numId w:val="14"/>
        </w:numPr>
        <w:spacing w:before="120" w:after="120"/>
        <w:ind w:left="720"/>
        <w:rPr>
          <w:rFonts w:asciiTheme="minorHAnsi" w:hAnsiTheme="minorHAnsi" w:cstheme="minorHAnsi"/>
          <w:sz w:val="20"/>
        </w:rPr>
      </w:pPr>
      <w:r w:rsidRPr="00EC158B">
        <w:rPr>
          <w:rFonts w:asciiTheme="minorHAnsi" w:hAnsiTheme="minorHAnsi" w:cstheme="minorHAnsi"/>
          <w:b/>
          <w:bCs/>
          <w:sz w:val="20"/>
        </w:rPr>
        <w:t xml:space="preserve">Allowable Expenses. </w:t>
      </w:r>
      <w:r w:rsidRPr="00EC158B">
        <w:rPr>
          <w:rFonts w:asciiTheme="minorHAnsi" w:hAnsiTheme="minorHAnsi" w:cstheme="minorHAnsi"/>
          <w:bCs/>
          <w:sz w:val="20"/>
        </w:rPr>
        <w:t xml:space="preserve">Contractor may submit for reimbursement, without mark-up, only the following categories of expense: </w:t>
      </w:r>
    </w:p>
    <w:p w14:paraId="52BC5652" w14:textId="79CA6519" w:rsidR="00E165F5" w:rsidRPr="00EC158B" w:rsidRDefault="009B2799" w:rsidP="00846E22">
      <w:pPr>
        <w:numPr>
          <w:ilvl w:val="0"/>
          <w:numId w:val="17"/>
        </w:numPr>
        <w:spacing w:before="120" w:after="120"/>
        <w:ind w:left="720" w:firstLine="0"/>
        <w:rPr>
          <w:rFonts w:asciiTheme="minorHAnsi" w:hAnsiTheme="minorHAnsi" w:cstheme="minorHAnsi"/>
          <w:bCs/>
          <w:i/>
          <w:sz w:val="20"/>
          <w:lang w:bidi="en-US"/>
        </w:rPr>
      </w:pPr>
      <w:r>
        <w:rPr>
          <w:rFonts w:asciiTheme="minorHAnsi" w:hAnsiTheme="minorHAnsi" w:cstheme="minorHAnsi"/>
          <w:bCs/>
          <w:iCs/>
          <w:sz w:val="20"/>
          <w:lang w:bidi="en-US"/>
        </w:rPr>
        <w:t>TO BE COMPLETED AT TIME OF CONTRACT AWARD</w:t>
      </w:r>
      <w:r w:rsidR="00E165F5">
        <w:rPr>
          <w:rFonts w:asciiTheme="minorHAnsi" w:hAnsiTheme="minorHAnsi" w:cstheme="minorHAnsi"/>
          <w:bCs/>
          <w:i/>
          <w:sz w:val="20"/>
          <w:lang w:bidi="en-US"/>
        </w:rPr>
        <w:t xml:space="preserve">  </w:t>
      </w:r>
    </w:p>
    <w:p w14:paraId="588B9E08" w14:textId="55C1DE17" w:rsidR="00C36343" w:rsidRPr="00EC158B"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Limit</w:t>
      </w:r>
      <w:r w:rsidR="00C36343" w:rsidRPr="00EC158B">
        <w:rPr>
          <w:rFonts w:asciiTheme="minorHAnsi" w:hAnsiTheme="minorHAnsi" w:cstheme="minorHAnsi"/>
          <w:b/>
          <w:bCs/>
          <w:sz w:val="20"/>
        </w:rPr>
        <w:t xml:space="preserve"> on Travel Expenses. </w:t>
      </w:r>
      <w:r w:rsidR="0090796F" w:rsidRPr="0090796F">
        <w:rPr>
          <w:rFonts w:asciiTheme="minorHAnsi" w:hAnsiTheme="minorHAnsi" w:cstheme="minorHAnsi"/>
          <w:bCs/>
          <w:sz w:val="20"/>
        </w:rPr>
        <w:t>If travel expenses are allowed under Section 4.1 above: (i) a</w:t>
      </w:r>
      <w:r w:rsidR="00C36343" w:rsidRPr="0090796F">
        <w:rPr>
          <w:rFonts w:asciiTheme="minorHAnsi" w:hAnsiTheme="minorHAnsi" w:cstheme="minorHAnsi"/>
          <w:bCs/>
          <w:sz w:val="20"/>
        </w:rPr>
        <w:t>ll travel</w:t>
      </w:r>
      <w:r w:rsidR="00C36343" w:rsidRPr="00EC158B">
        <w:rPr>
          <w:rFonts w:asciiTheme="minorHAnsi" w:hAnsiTheme="minorHAnsi" w:cstheme="minorHAnsi"/>
          <w:bCs/>
          <w:sz w:val="20"/>
        </w:rPr>
        <w:t xml:space="preserve"> is subject to </w:t>
      </w:r>
      <w:r w:rsidR="00146BA3">
        <w:rPr>
          <w:rFonts w:asciiTheme="minorHAnsi" w:hAnsiTheme="minorHAnsi" w:cstheme="minorHAnsi"/>
          <w:bCs/>
          <w:sz w:val="20"/>
        </w:rPr>
        <w:t xml:space="preserve">written </w:t>
      </w:r>
      <w:r w:rsidR="00C36343" w:rsidRPr="00EC158B">
        <w:rPr>
          <w:rFonts w:asciiTheme="minorHAnsi" w:hAnsiTheme="minorHAnsi" w:cstheme="minorHAnsi"/>
          <w:bCs/>
          <w:sz w:val="20"/>
        </w:rPr>
        <w:t xml:space="preserve">preauthorization and approval by the </w:t>
      </w:r>
      <w:r w:rsidR="00814D2A">
        <w:rPr>
          <w:rFonts w:asciiTheme="minorHAnsi" w:hAnsiTheme="minorHAnsi" w:cstheme="minorHAnsi"/>
          <w:bCs/>
          <w:sz w:val="20"/>
        </w:rPr>
        <w:t>Court</w:t>
      </w:r>
      <w:r w:rsidR="0090796F">
        <w:rPr>
          <w:rFonts w:asciiTheme="minorHAnsi" w:hAnsiTheme="minorHAnsi" w:cstheme="minorHAnsi"/>
          <w:bCs/>
          <w:sz w:val="20"/>
        </w:rPr>
        <w:t>, and (ii) a</w:t>
      </w:r>
      <w:r w:rsidR="00FD42B0">
        <w:rPr>
          <w:rFonts w:asciiTheme="minorHAnsi" w:hAnsiTheme="minorHAnsi" w:cstheme="minorHAnsi"/>
          <w:bCs/>
          <w:sz w:val="20"/>
        </w:rPr>
        <w:t xml:space="preserve">ll travel expenses are limited to the maximum amounts set forth in the </w:t>
      </w:r>
      <w:r w:rsidR="00814D2A">
        <w:rPr>
          <w:rFonts w:asciiTheme="minorHAnsi" w:hAnsiTheme="minorHAnsi" w:cstheme="minorHAnsi"/>
          <w:bCs/>
          <w:sz w:val="20"/>
        </w:rPr>
        <w:t>Court</w:t>
      </w:r>
      <w:r w:rsidR="00FD42B0">
        <w:rPr>
          <w:rFonts w:asciiTheme="minorHAnsi" w:hAnsiTheme="minorHAnsi" w:cstheme="minorHAnsi"/>
          <w:bCs/>
          <w:sz w:val="20"/>
        </w:rPr>
        <w:t xml:space="preserve">’s travel expense policy.  </w:t>
      </w:r>
    </w:p>
    <w:p w14:paraId="7F3A7FDB" w14:textId="5266CFC9" w:rsidR="00C36343" w:rsidRPr="00563734" w:rsidRDefault="006C6263" w:rsidP="00846E22">
      <w:pPr>
        <w:pStyle w:val="ListParagraph"/>
        <w:numPr>
          <w:ilvl w:val="1"/>
          <w:numId w:val="14"/>
        </w:numPr>
        <w:spacing w:before="120" w:after="120"/>
        <w:ind w:left="900" w:hanging="540"/>
        <w:rPr>
          <w:rFonts w:asciiTheme="minorHAnsi" w:hAnsiTheme="minorHAnsi" w:cstheme="minorHAnsi"/>
          <w:b/>
          <w:bCs/>
          <w:sz w:val="20"/>
        </w:rPr>
      </w:pPr>
      <w:r>
        <w:rPr>
          <w:rFonts w:asciiTheme="minorHAnsi" w:hAnsiTheme="minorHAnsi" w:cstheme="minorHAnsi"/>
          <w:b/>
          <w:bCs/>
          <w:sz w:val="20"/>
        </w:rPr>
        <w:t>Expense Limit</w:t>
      </w:r>
      <w:r w:rsidR="00C36343" w:rsidRPr="00EC158B">
        <w:rPr>
          <w:rFonts w:asciiTheme="minorHAnsi" w:hAnsiTheme="minorHAnsi" w:cstheme="minorHAnsi"/>
          <w:b/>
          <w:bCs/>
          <w:sz w:val="20"/>
        </w:rPr>
        <w:t xml:space="preserve">. </w:t>
      </w:r>
      <w:r w:rsidR="00C36343" w:rsidRPr="00EC158B">
        <w:rPr>
          <w:rFonts w:asciiTheme="minorHAnsi" w:hAnsiTheme="minorHAnsi" w:cstheme="minorHAnsi"/>
          <w:bCs/>
          <w:sz w:val="20"/>
        </w:rPr>
        <w:t xml:space="preserve">Contractor shall not invoice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and the </w:t>
      </w:r>
      <w:r w:rsidR="00814D2A">
        <w:rPr>
          <w:rFonts w:asciiTheme="minorHAnsi" w:hAnsiTheme="minorHAnsi" w:cstheme="minorHAnsi"/>
          <w:bCs/>
          <w:sz w:val="20"/>
        </w:rPr>
        <w:t>Court</w:t>
      </w:r>
      <w:r w:rsidR="00C36343" w:rsidRPr="00EC158B">
        <w:rPr>
          <w:rFonts w:asciiTheme="minorHAnsi" w:hAnsiTheme="minorHAnsi" w:cstheme="minorHAnsi"/>
          <w:bCs/>
          <w:sz w:val="20"/>
        </w:rPr>
        <w:t xml:space="preserve"> </w:t>
      </w:r>
      <w:r w:rsidR="00335894">
        <w:rPr>
          <w:rFonts w:asciiTheme="minorHAnsi" w:hAnsiTheme="minorHAnsi" w:cstheme="minorHAnsi"/>
          <w:bCs/>
          <w:sz w:val="20"/>
        </w:rPr>
        <w:t>has no obligation to</w:t>
      </w:r>
      <w:r w:rsidR="00C36343" w:rsidRPr="00EC158B">
        <w:rPr>
          <w:rFonts w:asciiTheme="minorHAnsi" w:hAnsiTheme="minorHAnsi" w:cstheme="minorHAnsi"/>
          <w:bCs/>
          <w:sz w:val="20"/>
        </w:rPr>
        <w:t xml:space="preserve"> reimburse Contractor, for expenses of any type that exceed in the aggregate the amount of</w:t>
      </w:r>
      <w:r w:rsidR="00C34EDA">
        <w:rPr>
          <w:rFonts w:asciiTheme="minorHAnsi" w:hAnsiTheme="minorHAnsi" w:cstheme="minorHAnsi"/>
          <w:bCs/>
          <w:sz w:val="20"/>
        </w:rPr>
        <w:t xml:space="preserve">: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 xml:space="preserve">for the Initial Term and </w:t>
      </w:r>
      <w:r w:rsidR="009B2799" w:rsidRPr="003E67EE">
        <w:rPr>
          <w:rFonts w:asciiTheme="minorHAnsi" w:hAnsiTheme="minorHAnsi" w:cstheme="minorHAnsi"/>
          <w:bCs/>
          <w:sz w:val="20"/>
        </w:rPr>
        <w:t>$[</w:t>
      </w:r>
      <w:r w:rsidR="009B2799">
        <w:rPr>
          <w:rFonts w:asciiTheme="minorHAnsi" w:hAnsiTheme="minorHAnsi" w:cstheme="minorHAnsi"/>
          <w:bCs/>
          <w:sz w:val="20"/>
        </w:rPr>
        <w:t>TBD</w:t>
      </w:r>
      <w:r w:rsidR="009B2799" w:rsidRPr="003E67EE">
        <w:rPr>
          <w:rFonts w:asciiTheme="minorHAnsi" w:hAnsiTheme="minorHAnsi" w:cstheme="minorHAnsi"/>
          <w:bCs/>
          <w:sz w:val="20"/>
        </w:rPr>
        <w:t xml:space="preserve">] </w:t>
      </w:r>
      <w:r w:rsidR="00C34EDA">
        <w:rPr>
          <w:rFonts w:asciiTheme="minorHAnsi" w:hAnsiTheme="minorHAnsi" w:cstheme="minorHAnsi"/>
          <w:bCs/>
          <w:sz w:val="20"/>
        </w:rPr>
        <w:t>for the Option Term</w:t>
      </w:r>
      <w:r w:rsidR="00C36343" w:rsidRPr="00EC158B">
        <w:rPr>
          <w:rFonts w:asciiTheme="minorHAnsi" w:hAnsiTheme="minorHAnsi" w:cstheme="minorHAnsi"/>
          <w:bCs/>
          <w:sz w:val="20"/>
        </w:rPr>
        <w:t>.</w:t>
      </w:r>
      <w:r w:rsidR="009B2799">
        <w:rPr>
          <w:rFonts w:asciiTheme="minorHAnsi" w:hAnsiTheme="minorHAnsi" w:cstheme="minorHAnsi"/>
          <w:bCs/>
          <w:sz w:val="20"/>
        </w:rPr>
        <w:t xml:space="preserve">  </w:t>
      </w:r>
      <w:r w:rsidR="009B2799" w:rsidRPr="009B2799">
        <w:rPr>
          <w:rFonts w:asciiTheme="minorHAnsi" w:hAnsiTheme="minorHAnsi" w:cstheme="minorHAnsi"/>
          <w:bCs/>
          <w:sz w:val="20"/>
          <w:highlight w:val="yellow"/>
        </w:rPr>
        <w:t>NOTE: DELETE IF NOT APPLICABLE</w:t>
      </w:r>
    </w:p>
    <w:p w14:paraId="0247E46E" w14:textId="4AD3D5EC" w:rsidR="00C36343" w:rsidRPr="00EC158B" w:rsidRDefault="00C36343" w:rsidP="00846E22">
      <w:pPr>
        <w:pStyle w:val="ListParagraph"/>
        <w:numPr>
          <w:ilvl w:val="1"/>
          <w:numId w:val="14"/>
        </w:numPr>
        <w:spacing w:before="120" w:after="120"/>
        <w:ind w:left="900" w:hanging="540"/>
        <w:rPr>
          <w:rFonts w:asciiTheme="minorHAnsi" w:hAnsiTheme="minorHAnsi" w:cstheme="minorHAnsi"/>
          <w:b/>
          <w:bCs/>
          <w:sz w:val="20"/>
        </w:rPr>
      </w:pPr>
      <w:r w:rsidRPr="00563734">
        <w:rPr>
          <w:rFonts w:asciiTheme="minorHAnsi" w:hAnsiTheme="minorHAnsi" w:cstheme="minorHAnsi"/>
          <w:b/>
          <w:bCs/>
          <w:sz w:val="20"/>
        </w:rPr>
        <w:t>Required Certification.</w:t>
      </w:r>
      <w:r>
        <w:rPr>
          <w:rFonts w:asciiTheme="minorHAnsi" w:hAnsiTheme="minorHAnsi" w:cstheme="minorHAnsi"/>
          <w:bCs/>
          <w:sz w:val="20"/>
        </w:rPr>
        <w:t xml:space="preserve">  </w:t>
      </w:r>
      <w:r w:rsidR="003158EB" w:rsidRPr="003158EB">
        <w:rPr>
          <w:rFonts w:asciiTheme="minorHAnsi" w:hAnsiTheme="minorHAnsi" w:cstheme="minorHAnsi"/>
          <w:bCs/>
          <w:sz w:val="20"/>
        </w:rPr>
        <w:t xml:space="preserve">Contractor must include with any request for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a certification that </w:t>
      </w:r>
      <w:r w:rsidR="00445058">
        <w:rPr>
          <w:rFonts w:asciiTheme="minorHAnsi" w:hAnsiTheme="minorHAnsi" w:cstheme="minorHAnsi"/>
          <w:bCs/>
          <w:sz w:val="20"/>
        </w:rPr>
        <w:t>Contractor</w:t>
      </w:r>
      <w:r w:rsidR="003158EB" w:rsidRPr="003158EB">
        <w:rPr>
          <w:rFonts w:asciiTheme="minorHAnsi" w:hAnsiTheme="minorHAnsi" w:cstheme="minorHAnsi"/>
          <w:bCs/>
          <w:sz w:val="20"/>
        </w:rPr>
        <w:t xml:space="preserve"> is not seeking reimbursement for costs incurred to assist, promote, or deter union organizing. If Contractor incurs costs or makes expenditures to assist, promote or deter union organizing, Contractor will maintain records sufficient to show that no reimbursement from the </w:t>
      </w:r>
      <w:r w:rsidR="00814D2A">
        <w:rPr>
          <w:rFonts w:asciiTheme="minorHAnsi" w:hAnsiTheme="minorHAnsi" w:cstheme="minorHAnsi"/>
          <w:bCs/>
          <w:sz w:val="20"/>
        </w:rPr>
        <w:t>Court</w:t>
      </w:r>
      <w:r w:rsidR="003158EB" w:rsidRPr="003158EB">
        <w:rPr>
          <w:rFonts w:asciiTheme="minorHAnsi" w:hAnsiTheme="minorHAnsi" w:cstheme="minorHAnsi"/>
          <w:bCs/>
          <w:sz w:val="20"/>
        </w:rPr>
        <w:t xml:space="preserve"> was sought for these costs, and Contractor will provide those records to the Attorney General upon request.  </w:t>
      </w:r>
    </w:p>
    <w:p w14:paraId="1B130AC8" w14:textId="77777777" w:rsidR="0070078B" w:rsidRPr="0070078B" w:rsidRDefault="00DC5733" w:rsidP="0070078B">
      <w:pPr>
        <w:numPr>
          <w:ilvl w:val="0"/>
          <w:numId w:val="13"/>
        </w:numPr>
        <w:spacing w:before="120" w:after="120"/>
        <w:rPr>
          <w:rFonts w:asciiTheme="minorHAnsi" w:hAnsiTheme="minorHAnsi" w:cstheme="minorHAnsi"/>
          <w:bCs/>
          <w:sz w:val="20"/>
        </w:rPr>
      </w:pPr>
      <w:r w:rsidRPr="0070078B">
        <w:rPr>
          <w:rFonts w:asciiTheme="minorHAnsi" w:hAnsiTheme="minorHAnsi" w:cstheme="minorHAnsi"/>
          <w:b/>
          <w:bCs/>
          <w:sz w:val="20"/>
        </w:rPr>
        <w:t>Invoicing and Payment</w:t>
      </w:r>
    </w:p>
    <w:p w14:paraId="26A8CA17" w14:textId="77777777" w:rsidR="009B2799" w:rsidRDefault="009B2799" w:rsidP="009B2799">
      <w:pPr>
        <w:numPr>
          <w:ilvl w:val="1"/>
          <w:numId w:val="13"/>
        </w:numPr>
        <w:spacing w:before="120" w:after="120"/>
        <w:rPr>
          <w:rFonts w:asciiTheme="minorHAnsi" w:hAnsiTheme="minorHAnsi" w:cstheme="minorHAnsi"/>
          <w:bCs/>
          <w:sz w:val="20"/>
        </w:rPr>
      </w:pPr>
      <w:r w:rsidRPr="0070078B">
        <w:rPr>
          <w:rFonts w:asciiTheme="minorHAnsi" w:hAnsiTheme="minorHAnsi" w:cstheme="minorHAnsi"/>
          <w:b/>
          <w:bCs/>
          <w:sz w:val="20"/>
        </w:rPr>
        <w:t xml:space="preserve">Invoicing. </w:t>
      </w:r>
      <w:r w:rsidRPr="0070078B">
        <w:rPr>
          <w:rFonts w:asciiTheme="minorHAnsi" w:hAnsiTheme="minorHAnsi" w:cstheme="minorHAnsi"/>
          <w:bCs/>
          <w:sz w:val="20"/>
        </w:rPr>
        <w:t xml:space="preserve">Contractor shall submit invoices to the </w:t>
      </w:r>
      <w:r>
        <w:rPr>
          <w:rFonts w:asciiTheme="minorHAnsi" w:hAnsiTheme="minorHAnsi" w:cstheme="minorHAnsi"/>
          <w:bCs/>
          <w:sz w:val="20"/>
        </w:rPr>
        <w:t>Court</w:t>
      </w:r>
      <w:r w:rsidRPr="0070078B">
        <w:rPr>
          <w:rFonts w:asciiTheme="minorHAnsi" w:hAnsiTheme="minorHAnsi" w:cstheme="minorHAnsi"/>
          <w:bCs/>
          <w:sz w:val="20"/>
        </w:rPr>
        <w:t xml:space="preserve"> in arrears no more frequently than monthly. </w:t>
      </w:r>
      <w:r>
        <w:rPr>
          <w:sz w:val="20"/>
        </w:rPr>
        <w:t>Contractor</w:t>
      </w:r>
      <w:r>
        <w:rPr>
          <w:spacing w:val="-3"/>
          <w:sz w:val="20"/>
        </w:rPr>
        <w:t xml:space="preserve"> </w:t>
      </w:r>
      <w:r>
        <w:rPr>
          <w:sz w:val="20"/>
        </w:rPr>
        <w:t>shall</w:t>
      </w:r>
      <w:r>
        <w:rPr>
          <w:spacing w:val="-3"/>
          <w:sz w:val="20"/>
        </w:rPr>
        <w:t xml:space="preserve"> </w:t>
      </w:r>
      <w:r>
        <w:rPr>
          <w:sz w:val="20"/>
        </w:rPr>
        <w:t>provide</w:t>
      </w:r>
      <w:r>
        <w:rPr>
          <w:spacing w:val="-3"/>
          <w:sz w:val="20"/>
        </w:rPr>
        <w:t xml:space="preserve"> </w:t>
      </w:r>
      <w:r>
        <w:rPr>
          <w:sz w:val="20"/>
        </w:rPr>
        <w:t>invoices</w:t>
      </w:r>
      <w:r>
        <w:rPr>
          <w:spacing w:val="-2"/>
          <w:sz w:val="20"/>
        </w:rPr>
        <w:t xml:space="preserve"> </w:t>
      </w:r>
      <w:r>
        <w:rPr>
          <w:sz w:val="20"/>
        </w:rPr>
        <w:t>with</w:t>
      </w:r>
      <w:r>
        <w:rPr>
          <w:spacing w:val="-5"/>
          <w:sz w:val="20"/>
        </w:rPr>
        <w:t xml:space="preserve"> </w:t>
      </w:r>
      <w:r>
        <w:rPr>
          <w:sz w:val="20"/>
        </w:rPr>
        <w:t>the</w:t>
      </w:r>
      <w:r>
        <w:rPr>
          <w:spacing w:val="-2"/>
          <w:sz w:val="20"/>
        </w:rPr>
        <w:t xml:space="preserve"> </w:t>
      </w:r>
      <w:r>
        <w:rPr>
          <w:sz w:val="20"/>
        </w:rPr>
        <w:t>level</w:t>
      </w:r>
      <w:r>
        <w:rPr>
          <w:spacing w:val="-3"/>
          <w:sz w:val="20"/>
        </w:rPr>
        <w:t xml:space="preserve"> </w:t>
      </w:r>
      <w:r>
        <w:rPr>
          <w:sz w:val="20"/>
        </w:rPr>
        <w:t>of</w:t>
      </w:r>
      <w:r>
        <w:rPr>
          <w:spacing w:val="-5"/>
          <w:sz w:val="20"/>
        </w:rPr>
        <w:t xml:space="preserve"> </w:t>
      </w:r>
      <w:r>
        <w:rPr>
          <w:sz w:val="20"/>
        </w:rPr>
        <w:t xml:space="preserve">detail and supporting documentation reasonably requested by the Court. All invoices will be sent to the address listed below. </w:t>
      </w:r>
      <w:r w:rsidRPr="0070078B">
        <w:rPr>
          <w:rFonts w:asciiTheme="minorHAnsi" w:hAnsiTheme="minorHAnsi" w:cstheme="minorHAnsi"/>
          <w:bCs/>
          <w:sz w:val="20"/>
        </w:rPr>
        <w:t xml:space="preserve">Contractor shall adhere to reasonable billing guidelines issued by the </w:t>
      </w:r>
      <w:r>
        <w:rPr>
          <w:rFonts w:asciiTheme="minorHAnsi" w:hAnsiTheme="minorHAnsi" w:cstheme="minorHAnsi"/>
          <w:bCs/>
          <w:sz w:val="20"/>
        </w:rPr>
        <w:t>Court</w:t>
      </w:r>
      <w:r w:rsidRPr="0070078B">
        <w:rPr>
          <w:rFonts w:asciiTheme="minorHAnsi" w:hAnsiTheme="minorHAnsi" w:cstheme="minorHAnsi"/>
          <w:bCs/>
          <w:sz w:val="20"/>
        </w:rPr>
        <w:t xml:space="preserve"> from time to time. </w:t>
      </w:r>
    </w:p>
    <w:p w14:paraId="345D9C83"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sidRPr="006E28D7">
        <w:rPr>
          <w:rFonts w:eastAsia="Times New Roman"/>
          <w:sz w:val="20"/>
        </w:rPr>
        <w:lastRenderedPageBreak/>
        <w:t xml:space="preserve">Superior Court of California, County of </w:t>
      </w:r>
      <w:r>
        <w:rPr>
          <w:rFonts w:eastAsia="Times New Roman"/>
          <w:sz w:val="20"/>
        </w:rPr>
        <w:t>Alameda</w:t>
      </w:r>
      <w:r w:rsidRPr="006E28D7">
        <w:rPr>
          <w:rFonts w:eastAsia="Times New Roman"/>
          <w:sz w:val="20"/>
        </w:rPr>
        <w:t xml:space="preserve"> Attn: Accounts Payable</w:t>
      </w:r>
    </w:p>
    <w:p w14:paraId="064A245C" w14:textId="77777777" w:rsidR="009B2799" w:rsidRPr="006E28D7" w:rsidRDefault="009B2799" w:rsidP="009B2799">
      <w:pPr>
        <w:pStyle w:val="BodyText"/>
        <w:keepNext/>
        <w:tabs>
          <w:tab w:val="clear" w:pos="360"/>
        </w:tabs>
        <w:autoSpaceDE w:val="0"/>
        <w:autoSpaceDN w:val="0"/>
        <w:spacing w:line="240" w:lineRule="auto"/>
        <w:ind w:left="1555" w:right="4104"/>
        <w:rPr>
          <w:rFonts w:eastAsia="Times New Roman"/>
          <w:sz w:val="20"/>
        </w:rPr>
      </w:pPr>
      <w:r>
        <w:rPr>
          <w:rFonts w:eastAsia="Times New Roman"/>
          <w:sz w:val="20"/>
        </w:rPr>
        <w:t>1225 Fallon Street</w:t>
      </w:r>
      <w:r w:rsidRPr="006E28D7">
        <w:rPr>
          <w:rFonts w:eastAsia="Times New Roman"/>
          <w:sz w:val="20"/>
        </w:rPr>
        <w:t>., Rm 2</w:t>
      </w:r>
      <w:r>
        <w:rPr>
          <w:rFonts w:eastAsia="Times New Roman"/>
          <w:sz w:val="20"/>
        </w:rPr>
        <w:t>10</w:t>
      </w:r>
    </w:p>
    <w:p w14:paraId="65619DEF" w14:textId="77777777" w:rsidR="009B2799" w:rsidRPr="006E28D7" w:rsidRDefault="009B2799" w:rsidP="009B2799">
      <w:pPr>
        <w:pStyle w:val="BodyText"/>
        <w:tabs>
          <w:tab w:val="clear" w:pos="360"/>
        </w:tabs>
        <w:autoSpaceDE w:val="0"/>
        <w:autoSpaceDN w:val="0"/>
        <w:spacing w:line="240" w:lineRule="auto"/>
        <w:ind w:left="1555" w:right="4104"/>
        <w:rPr>
          <w:rFonts w:eastAsia="Times New Roman"/>
          <w:sz w:val="20"/>
        </w:rPr>
      </w:pPr>
      <w:r>
        <w:rPr>
          <w:rFonts w:eastAsia="Times New Roman"/>
          <w:sz w:val="20"/>
        </w:rPr>
        <w:t>Oakland</w:t>
      </w:r>
      <w:r w:rsidRPr="006E28D7">
        <w:rPr>
          <w:rFonts w:eastAsia="Times New Roman"/>
          <w:sz w:val="20"/>
        </w:rPr>
        <w:t>, CA 9</w:t>
      </w:r>
      <w:r>
        <w:rPr>
          <w:rFonts w:eastAsia="Times New Roman"/>
          <w:sz w:val="20"/>
        </w:rPr>
        <w:t>4612</w:t>
      </w:r>
    </w:p>
    <w:p w14:paraId="18D0901A" w14:textId="6C4C8FFB" w:rsidR="001524A0" w:rsidRDefault="00884DE5" w:rsidP="00846E22">
      <w:pPr>
        <w:numPr>
          <w:ilvl w:val="1"/>
          <w:numId w:val="13"/>
        </w:numPr>
        <w:spacing w:before="120" w:after="120"/>
        <w:rPr>
          <w:sz w:val="20"/>
        </w:rPr>
        <w:sectPr w:rsidR="001524A0" w:rsidSect="00001542">
          <w:pgSz w:w="12240" w:h="15840"/>
          <w:pgMar w:top="1440" w:right="1440" w:bottom="1440" w:left="1440" w:header="720" w:footer="720" w:gutter="0"/>
          <w:pgNumType w:start="1"/>
          <w:cols w:space="720"/>
          <w:docGrid w:linePitch="360"/>
        </w:sectPr>
      </w:pPr>
      <w:r w:rsidRPr="00884DE5">
        <w:rPr>
          <w:b/>
          <w:sz w:val="20"/>
        </w:rPr>
        <w:t xml:space="preserve">Payment.  </w:t>
      </w:r>
      <w:r w:rsidR="005B0639" w:rsidRPr="00041323">
        <w:rPr>
          <w:sz w:val="20"/>
        </w:rPr>
        <w:t xml:space="preserve">The </w:t>
      </w:r>
      <w:r w:rsidR="00814D2A">
        <w:rPr>
          <w:sz w:val="20"/>
        </w:rPr>
        <w:t>Court</w:t>
      </w:r>
      <w:r w:rsidR="005B0639" w:rsidRPr="00041323">
        <w:rPr>
          <w:sz w:val="20"/>
        </w:rPr>
        <w:t xml:space="preserve"> will pay each correct, itemized invoice</w:t>
      </w:r>
      <w:r w:rsidR="005B0639">
        <w:rPr>
          <w:sz w:val="20"/>
        </w:rPr>
        <w:t xml:space="preserve"> received </w:t>
      </w:r>
      <w:r>
        <w:rPr>
          <w:sz w:val="20"/>
        </w:rPr>
        <w:t>from Contractor after a</w:t>
      </w:r>
      <w:r w:rsidR="005B0639" w:rsidRPr="00041323">
        <w:rPr>
          <w:sz w:val="20"/>
        </w:rPr>
        <w:t>cceptance</w:t>
      </w:r>
      <w:r>
        <w:rPr>
          <w:sz w:val="20"/>
        </w:rPr>
        <w:t xml:space="preserve"> of the applicable Goods, Services, or Deliverables</w:t>
      </w:r>
      <w:r w:rsidR="005B0639" w:rsidRPr="00041323">
        <w:rPr>
          <w:sz w:val="20"/>
        </w:rPr>
        <w:t xml:space="preserve">, in accordance with the terms </w:t>
      </w:r>
      <w:r w:rsidR="00597EA5">
        <w:rPr>
          <w:sz w:val="20"/>
        </w:rPr>
        <w:t>of this Agreement</w:t>
      </w:r>
      <w:r w:rsidR="005B0639">
        <w:rPr>
          <w:sz w:val="20"/>
        </w:rPr>
        <w:t>.</w:t>
      </w:r>
      <w:r w:rsidR="00FC1AEF">
        <w:rPr>
          <w:sz w:val="20"/>
        </w:rPr>
        <w:t xml:space="preserve"> </w:t>
      </w:r>
    </w:p>
    <w:p w14:paraId="1434F8F5" w14:textId="77777777" w:rsidR="002968EA" w:rsidRPr="00EC158B" w:rsidRDefault="00FC1AEF" w:rsidP="001524A0">
      <w:pPr>
        <w:spacing w:before="120" w:after="120"/>
        <w:ind w:left="936"/>
        <w:rPr>
          <w:rFonts w:asciiTheme="minorHAnsi" w:hAnsiTheme="minorHAnsi" w:cstheme="minorHAnsi"/>
          <w:bCs/>
          <w:sz w:val="20"/>
        </w:rPr>
      </w:pPr>
      <w:r w:rsidRPr="00B6312C">
        <w:rPr>
          <w:rFonts w:asciiTheme="minorHAnsi" w:hAnsiTheme="minorHAnsi" w:cstheme="minorHAnsi"/>
          <w:bCs/>
          <w:sz w:val="20"/>
        </w:rPr>
        <w:t>Notwithstanding any provision in this Agreement to the contrary, payments to Contractor are contingent upon the timely and satisfactory performance of Contractor’s obligations under this Agreement.</w:t>
      </w:r>
      <w:r>
        <w:rPr>
          <w:rFonts w:asciiTheme="minorHAnsi" w:hAnsiTheme="minorHAnsi" w:cstheme="minorHAnsi"/>
          <w:bCs/>
          <w:sz w:val="20"/>
        </w:rPr>
        <w:t xml:space="preserve">             </w:t>
      </w:r>
    </w:p>
    <w:p w14:paraId="4F3F9BBB" w14:textId="3C769B9E" w:rsidR="002968EA" w:rsidRDefault="002968EA" w:rsidP="00846E22">
      <w:pPr>
        <w:numPr>
          <w:ilvl w:val="1"/>
          <w:numId w:val="13"/>
        </w:numPr>
        <w:spacing w:before="120" w:after="120"/>
        <w:rPr>
          <w:rFonts w:asciiTheme="minorHAnsi" w:hAnsiTheme="minorHAnsi" w:cstheme="minorHAnsi"/>
          <w:bCs/>
          <w:sz w:val="20"/>
        </w:rPr>
      </w:pPr>
      <w:r>
        <w:rPr>
          <w:rFonts w:asciiTheme="minorHAnsi" w:hAnsiTheme="minorHAnsi" w:cstheme="minorHAnsi"/>
          <w:b/>
          <w:bCs/>
          <w:sz w:val="20"/>
        </w:rPr>
        <w:t xml:space="preserve">No Implied </w:t>
      </w:r>
      <w:r w:rsidRPr="00A00A65">
        <w:rPr>
          <w:rFonts w:asciiTheme="minorHAnsi" w:hAnsiTheme="minorHAnsi" w:cstheme="minorHAnsi"/>
          <w:b/>
          <w:bCs/>
          <w:sz w:val="20"/>
        </w:rPr>
        <w:t>Acceptance.</w:t>
      </w:r>
      <w:r>
        <w:rPr>
          <w:rFonts w:asciiTheme="minorHAnsi" w:hAnsiTheme="minorHAnsi" w:cstheme="minorHAnsi"/>
          <w:bCs/>
          <w:sz w:val="20"/>
        </w:rPr>
        <w:t xml:space="preserve">  </w:t>
      </w:r>
      <w:r w:rsidRPr="00A00A65">
        <w:rPr>
          <w:rFonts w:asciiTheme="minorHAnsi" w:hAnsiTheme="minorHAnsi" w:cstheme="minorHAnsi"/>
          <w:bCs/>
          <w:sz w:val="20"/>
        </w:rPr>
        <w:t>Payment does not imply acceptance of Contractor’s invoice, Goods, Services, or Deliverables. Contractor shall immediately refund any payment made in error.</w:t>
      </w:r>
      <w:r>
        <w:rPr>
          <w:rFonts w:asciiTheme="minorHAnsi" w:hAnsiTheme="minorHAnsi" w:cstheme="minorHAnsi"/>
          <w:bCs/>
          <w:sz w:val="20"/>
        </w:rPr>
        <w:t xml:space="preserve"> </w:t>
      </w:r>
      <w:r w:rsidRPr="00B6312C">
        <w:rPr>
          <w:rFonts w:asciiTheme="minorHAnsi" w:hAnsiTheme="minorHAnsi" w:cstheme="minorHAnsi"/>
          <w:bCs/>
          <w:sz w:val="20"/>
        </w:rPr>
        <w:t xml:space="preserve">The </w:t>
      </w:r>
      <w:r w:rsidR="00814D2A">
        <w:rPr>
          <w:rFonts w:asciiTheme="minorHAnsi" w:hAnsiTheme="minorHAnsi" w:cstheme="minorHAnsi"/>
          <w:bCs/>
          <w:sz w:val="20"/>
        </w:rPr>
        <w:t>Court</w:t>
      </w:r>
      <w:r w:rsidRPr="00B6312C">
        <w:rPr>
          <w:rFonts w:asciiTheme="minorHAnsi" w:hAnsiTheme="minorHAnsi" w:cstheme="minorHAnsi"/>
          <w:bCs/>
          <w:sz w:val="20"/>
        </w:rPr>
        <w:t xml:space="preserve"> shall have the right at any time to set off any amount owing from Contractor to the </w:t>
      </w:r>
      <w:r w:rsidR="00814D2A">
        <w:rPr>
          <w:rFonts w:asciiTheme="minorHAnsi" w:hAnsiTheme="minorHAnsi" w:cstheme="minorHAnsi"/>
          <w:bCs/>
          <w:sz w:val="20"/>
        </w:rPr>
        <w:t>Court</w:t>
      </w:r>
      <w:r w:rsidRPr="00B6312C">
        <w:rPr>
          <w:rFonts w:asciiTheme="minorHAnsi" w:hAnsiTheme="minorHAnsi" w:cstheme="minorHAnsi"/>
          <w:bCs/>
          <w:sz w:val="20"/>
        </w:rPr>
        <w:t xml:space="preserve"> against any amount payable by the </w:t>
      </w:r>
      <w:r w:rsidR="00814D2A">
        <w:rPr>
          <w:rFonts w:asciiTheme="minorHAnsi" w:hAnsiTheme="minorHAnsi" w:cstheme="minorHAnsi"/>
          <w:bCs/>
          <w:sz w:val="20"/>
        </w:rPr>
        <w:t>Court</w:t>
      </w:r>
      <w:r w:rsidRPr="00B6312C">
        <w:rPr>
          <w:rFonts w:asciiTheme="minorHAnsi" w:hAnsiTheme="minorHAnsi" w:cstheme="minorHAnsi"/>
          <w:bCs/>
          <w:sz w:val="20"/>
        </w:rPr>
        <w:t xml:space="preserve"> to Contractor under this Agreement</w:t>
      </w:r>
      <w:r w:rsidR="00055BF3">
        <w:rPr>
          <w:rFonts w:asciiTheme="minorHAnsi" w:hAnsiTheme="minorHAnsi" w:cstheme="minorHAnsi"/>
          <w:bCs/>
          <w:sz w:val="20"/>
        </w:rPr>
        <w:t>.</w:t>
      </w:r>
      <w:r w:rsidRPr="00B6312C">
        <w:rPr>
          <w:rFonts w:asciiTheme="minorHAnsi" w:hAnsiTheme="minorHAnsi" w:cstheme="minorHAnsi"/>
          <w:bCs/>
          <w:sz w:val="20"/>
        </w:rPr>
        <w:t xml:space="preserve">  </w:t>
      </w:r>
    </w:p>
    <w:p w14:paraId="2D3CD172" w14:textId="5952147B" w:rsidR="005E2F77" w:rsidRPr="005E2F77" w:rsidRDefault="005E2F77" w:rsidP="005E2F77">
      <w:pPr>
        <w:numPr>
          <w:ilvl w:val="1"/>
          <w:numId w:val="13"/>
        </w:numPr>
        <w:spacing w:before="120" w:after="120"/>
        <w:rPr>
          <w:rFonts w:asciiTheme="minorHAnsi" w:hAnsiTheme="minorHAnsi" w:cstheme="minorHAnsi"/>
          <w:bCs/>
          <w:sz w:val="20"/>
        </w:rPr>
      </w:pPr>
      <w:r w:rsidRPr="006E28D7">
        <w:rPr>
          <w:rFonts w:asciiTheme="minorHAnsi" w:hAnsiTheme="minorHAnsi" w:cstheme="minorHAnsi"/>
          <w:b/>
          <w:bCs/>
          <w:sz w:val="20"/>
        </w:rPr>
        <w:t>Availability of Funds.</w:t>
      </w:r>
      <w:r>
        <w:rPr>
          <w:sz w:val="20"/>
        </w:rPr>
        <w:t xml:space="preserve"> The Court's obligation to compensate Contractor and Contractor’s obligation to continue performing the Work is subject to the availability</w:t>
      </w:r>
      <w:r>
        <w:rPr>
          <w:spacing w:val="-25"/>
          <w:sz w:val="20"/>
        </w:rPr>
        <w:t xml:space="preserve"> </w:t>
      </w:r>
      <w:r>
        <w:rPr>
          <w:sz w:val="20"/>
        </w:rPr>
        <w:t>of funds.</w:t>
      </w:r>
      <w:r>
        <w:rPr>
          <w:spacing w:val="-14"/>
          <w:sz w:val="20"/>
        </w:rPr>
        <w:t xml:space="preserve"> </w:t>
      </w:r>
      <w:r>
        <w:rPr>
          <w:sz w:val="20"/>
        </w:rPr>
        <w:t>The</w:t>
      </w:r>
      <w:r>
        <w:rPr>
          <w:spacing w:val="-12"/>
          <w:sz w:val="20"/>
        </w:rPr>
        <w:t xml:space="preserve"> </w:t>
      </w:r>
      <w:r>
        <w:rPr>
          <w:sz w:val="20"/>
        </w:rPr>
        <w:t>Court</w:t>
      </w:r>
      <w:r>
        <w:rPr>
          <w:spacing w:val="-5"/>
          <w:sz w:val="20"/>
        </w:rPr>
        <w:t xml:space="preserve"> </w:t>
      </w:r>
      <w:r>
        <w:rPr>
          <w:sz w:val="20"/>
        </w:rPr>
        <w:t>shall</w:t>
      </w:r>
      <w:r>
        <w:rPr>
          <w:spacing w:val="-3"/>
          <w:sz w:val="20"/>
        </w:rPr>
        <w:t xml:space="preserve"> </w:t>
      </w:r>
      <w:r>
        <w:rPr>
          <w:sz w:val="20"/>
        </w:rPr>
        <w:t>notify</w:t>
      </w:r>
      <w:r>
        <w:rPr>
          <w:spacing w:val="-5"/>
          <w:sz w:val="20"/>
        </w:rPr>
        <w:t xml:space="preserve"> </w:t>
      </w:r>
      <w:r>
        <w:rPr>
          <w:sz w:val="20"/>
        </w:rPr>
        <w:t>Contractor</w:t>
      </w:r>
      <w:r>
        <w:rPr>
          <w:spacing w:val="-3"/>
          <w:sz w:val="20"/>
        </w:rPr>
        <w:t xml:space="preserve"> immediately </w:t>
      </w:r>
      <w:r>
        <w:rPr>
          <w:sz w:val="20"/>
        </w:rPr>
        <w:t>if</w:t>
      </w:r>
      <w:r>
        <w:rPr>
          <w:spacing w:val="-11"/>
          <w:sz w:val="20"/>
        </w:rPr>
        <w:t xml:space="preserve"> </w:t>
      </w:r>
      <w:r>
        <w:rPr>
          <w:sz w:val="20"/>
        </w:rPr>
        <w:t>funds</w:t>
      </w:r>
      <w:r>
        <w:rPr>
          <w:spacing w:val="-8"/>
          <w:sz w:val="20"/>
        </w:rPr>
        <w:t xml:space="preserve"> </w:t>
      </w:r>
      <w:r>
        <w:rPr>
          <w:sz w:val="20"/>
        </w:rPr>
        <w:t>become unavailable</w:t>
      </w:r>
      <w:r>
        <w:rPr>
          <w:spacing w:val="-2"/>
          <w:sz w:val="20"/>
        </w:rPr>
        <w:t xml:space="preserve"> </w:t>
      </w:r>
      <w:r>
        <w:rPr>
          <w:sz w:val="20"/>
        </w:rPr>
        <w:t>or</w:t>
      </w:r>
      <w:r>
        <w:rPr>
          <w:spacing w:val="-14"/>
          <w:sz w:val="20"/>
        </w:rPr>
        <w:t xml:space="preserve"> </w:t>
      </w:r>
      <w:r>
        <w:rPr>
          <w:sz w:val="20"/>
        </w:rPr>
        <w:t>limited and in the event funds are unavailable, Contractor shall not be obligated to continue to perform the Work.</w:t>
      </w:r>
    </w:p>
    <w:p w14:paraId="56462EC6" w14:textId="2E680E8B" w:rsidR="0070078B" w:rsidRPr="0070078B" w:rsidRDefault="0070078B" w:rsidP="0070078B">
      <w:pPr>
        <w:numPr>
          <w:ilvl w:val="0"/>
          <w:numId w:val="25"/>
        </w:numPr>
        <w:spacing w:before="120" w:after="120"/>
        <w:rPr>
          <w:rFonts w:asciiTheme="minorHAnsi" w:hAnsiTheme="minorHAnsi" w:cstheme="minorHAnsi"/>
          <w:bCs/>
          <w:sz w:val="20"/>
        </w:rPr>
      </w:pPr>
      <w:r w:rsidRPr="0070078B">
        <w:rPr>
          <w:b/>
          <w:sz w:val="20"/>
        </w:rPr>
        <w:t>Taxes.</w:t>
      </w:r>
      <w:r>
        <w:rPr>
          <w:sz w:val="20"/>
        </w:rPr>
        <w:t xml:space="preserve">  </w:t>
      </w:r>
      <w:r w:rsidRPr="00041323">
        <w:rPr>
          <w:sz w:val="20"/>
        </w:rPr>
        <w:t xml:space="preserve">Unless otherwise required by law, the </w:t>
      </w:r>
      <w:r w:rsidR="00814D2A">
        <w:rPr>
          <w:sz w:val="20"/>
        </w:rPr>
        <w:t>Court</w:t>
      </w:r>
      <w:r w:rsidRPr="00041323">
        <w:rPr>
          <w:sz w:val="20"/>
        </w:rPr>
        <w:t xml:space="preserve"> is exempt from federal excise taxes and no payment will be made for any personal property taxes levied on Contractor or on any taxes levied on employee wages. The </w:t>
      </w:r>
      <w:r w:rsidR="00814D2A">
        <w:rPr>
          <w:sz w:val="20"/>
        </w:rPr>
        <w:t>Court</w:t>
      </w:r>
      <w:r w:rsidRPr="00041323">
        <w:rPr>
          <w:sz w:val="20"/>
        </w:rPr>
        <w:t xml:space="preserve"> shall only pay for any state or local sales, service, use, or similar taxes imposed on the Services rendered or equipment, parts or software supplied to the </w:t>
      </w:r>
      <w:r w:rsidR="00814D2A">
        <w:rPr>
          <w:sz w:val="20"/>
        </w:rPr>
        <w:t>Court</w:t>
      </w:r>
      <w:r w:rsidRPr="00041323">
        <w:rPr>
          <w:sz w:val="20"/>
        </w:rPr>
        <w:t xml:space="preserve"> pursuant to this Agreement</w:t>
      </w:r>
      <w:r>
        <w:rPr>
          <w:sz w:val="20"/>
        </w:rPr>
        <w:t>.</w:t>
      </w:r>
    </w:p>
    <w:p w14:paraId="5D7D339A" w14:textId="77777777" w:rsidR="00270F4F" w:rsidRPr="00041323" w:rsidRDefault="00270F4F" w:rsidP="0069613D">
      <w:pPr>
        <w:pStyle w:val="Heading3"/>
        <w:widowControl w:val="0"/>
        <w:spacing w:before="120" w:after="120" w:line="240" w:lineRule="auto"/>
        <w:rPr>
          <w:b w:val="0"/>
          <w:sz w:val="20"/>
        </w:rPr>
      </w:pPr>
      <w:r w:rsidRPr="00303BCF">
        <w:rPr>
          <w:sz w:val="20"/>
        </w:rPr>
        <w:tab/>
      </w:r>
      <w:r w:rsidRPr="00041323">
        <w:rPr>
          <w:b w:val="0"/>
          <w:sz w:val="20"/>
        </w:rPr>
        <w:t>.</w:t>
      </w:r>
    </w:p>
    <w:p w14:paraId="27317456" w14:textId="77777777" w:rsidR="008B1D57" w:rsidRPr="00EC158B" w:rsidRDefault="008B1D57">
      <w:pPr>
        <w:spacing w:before="120" w:after="120" w:line="300" w:lineRule="atLeast"/>
        <w:ind w:left="936"/>
        <w:rPr>
          <w:rFonts w:asciiTheme="minorHAnsi" w:hAnsiTheme="minorHAnsi" w:cstheme="minorHAnsi"/>
          <w:b/>
          <w:sz w:val="20"/>
        </w:rPr>
      </w:pPr>
    </w:p>
    <w:p w14:paraId="2F48D578" w14:textId="77777777" w:rsidR="008B1D57" w:rsidRPr="00EC158B" w:rsidRDefault="008B1D57">
      <w:pPr>
        <w:spacing w:before="120" w:after="120" w:line="300" w:lineRule="atLeast"/>
        <w:ind w:left="360"/>
        <w:rPr>
          <w:rFonts w:asciiTheme="minorHAnsi" w:hAnsiTheme="minorHAnsi" w:cstheme="minorHAnsi"/>
          <w:sz w:val="20"/>
        </w:rPr>
      </w:pPr>
    </w:p>
    <w:p w14:paraId="18322859" w14:textId="77777777" w:rsidR="00ED0728" w:rsidRPr="00EC158B" w:rsidRDefault="00ED0728" w:rsidP="00B545D0">
      <w:pPr>
        <w:spacing w:line="300" w:lineRule="atLeast"/>
        <w:ind w:left="360"/>
        <w:rPr>
          <w:rFonts w:asciiTheme="minorHAnsi" w:hAnsiTheme="minorHAnsi" w:cstheme="minorHAnsi"/>
          <w:sz w:val="20"/>
        </w:rPr>
        <w:sectPr w:rsidR="00ED0728" w:rsidRPr="00EC158B" w:rsidSect="008906EF">
          <w:footerReference w:type="default" r:id="rId16"/>
          <w:type w:val="continuous"/>
          <w:pgSz w:w="12240" w:h="15840"/>
          <w:pgMar w:top="1440" w:right="1440" w:bottom="1440" w:left="1440" w:header="720" w:footer="720" w:gutter="0"/>
          <w:pgNumType w:start="1"/>
          <w:cols w:space="720"/>
          <w:docGrid w:linePitch="360"/>
        </w:sectPr>
      </w:pPr>
    </w:p>
    <w:p w14:paraId="5742AA4F"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C</w:t>
      </w:r>
    </w:p>
    <w:p w14:paraId="56E1E95B" w14:textId="33C22E43" w:rsidR="005E2F77" w:rsidRPr="00EC158B" w:rsidRDefault="00993261" w:rsidP="00B7449E">
      <w:pPr>
        <w:pStyle w:val="Title"/>
        <w:spacing w:before="120" w:after="120" w:line="300" w:lineRule="atLeast"/>
        <w:rPr>
          <w:rFonts w:asciiTheme="minorHAnsi" w:hAnsiTheme="minorHAnsi" w:cstheme="minorHAnsi"/>
          <w:color w:val="000000" w:themeColor="text1"/>
          <w:sz w:val="20"/>
          <w:szCs w:val="20"/>
        </w:rPr>
      </w:pPr>
      <w:r>
        <w:rPr>
          <w:rFonts w:asciiTheme="minorHAnsi" w:hAnsiTheme="minorHAnsi" w:cstheme="minorHAnsi"/>
          <w:color w:val="000000" w:themeColor="text1"/>
          <w:sz w:val="20"/>
          <w:szCs w:val="20"/>
        </w:rPr>
        <w:t>General Provision</w:t>
      </w:r>
      <w:r w:rsidR="00DC5733" w:rsidRPr="00EC158B">
        <w:rPr>
          <w:rFonts w:asciiTheme="minorHAnsi" w:hAnsiTheme="minorHAnsi" w:cstheme="minorHAnsi"/>
          <w:color w:val="000000" w:themeColor="text1"/>
          <w:sz w:val="20"/>
          <w:szCs w:val="20"/>
        </w:rPr>
        <w:t>s</w:t>
      </w:r>
    </w:p>
    <w:p w14:paraId="2F211DA6" w14:textId="77777777" w:rsidR="00B7449E" w:rsidRPr="00EC158B" w:rsidRDefault="00B7449E" w:rsidP="005E2F77">
      <w:pPr>
        <w:pStyle w:val="Title"/>
        <w:spacing w:before="120" w:after="120" w:line="300" w:lineRule="atLeast"/>
      </w:pPr>
    </w:p>
    <w:p w14:paraId="247B3EF3" w14:textId="77777777" w:rsidR="00E6137A" w:rsidRDefault="00E6137A" w:rsidP="00846E22">
      <w:pPr>
        <w:numPr>
          <w:ilvl w:val="0"/>
          <w:numId w:val="20"/>
        </w:numPr>
        <w:spacing w:before="120" w:after="120"/>
        <w:rPr>
          <w:rFonts w:asciiTheme="minorHAnsi" w:hAnsiTheme="minorHAnsi" w:cstheme="minorHAnsi"/>
          <w:b/>
          <w:bCs/>
          <w:sz w:val="20"/>
        </w:rPr>
      </w:pPr>
      <w:r>
        <w:rPr>
          <w:rFonts w:asciiTheme="minorHAnsi" w:hAnsiTheme="minorHAnsi" w:cstheme="minorHAnsi"/>
          <w:b/>
          <w:bCs/>
          <w:sz w:val="20"/>
        </w:rPr>
        <w:t>Provisions Applicable to Services</w:t>
      </w:r>
    </w:p>
    <w:p w14:paraId="272ABB5B" w14:textId="4D65A978"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Qualifications. </w:t>
      </w:r>
      <w:r>
        <w:rPr>
          <w:rFonts w:asciiTheme="minorHAnsi" w:hAnsiTheme="minorHAnsi" w:cstheme="minorHAnsi"/>
          <w:b/>
          <w:bCs/>
          <w:sz w:val="20"/>
        </w:rPr>
        <w:t xml:space="preserve"> </w:t>
      </w:r>
      <w:r w:rsidR="00E6137A" w:rsidRPr="00E6137A">
        <w:rPr>
          <w:rFonts w:asciiTheme="minorHAnsi" w:hAnsiTheme="minorHAnsi" w:cstheme="minorHAnsi"/>
          <w:bCs/>
          <w:sz w:val="20"/>
        </w:rPr>
        <w:t xml:space="preserve">Contractor shall assign to this project only persons who have sufficient training, education, and experience to successfully perform Contractor’s duties. If the </w:t>
      </w:r>
      <w:r w:rsidR="00814D2A">
        <w:rPr>
          <w:rFonts w:asciiTheme="minorHAnsi" w:hAnsiTheme="minorHAnsi" w:cstheme="minorHAnsi"/>
          <w:bCs/>
          <w:sz w:val="20"/>
        </w:rPr>
        <w:t>Court</w:t>
      </w:r>
      <w:r w:rsidR="00E6137A" w:rsidRPr="00E6137A">
        <w:rPr>
          <w:rFonts w:asciiTheme="minorHAnsi" w:hAnsiTheme="minorHAnsi" w:cstheme="minorHAnsi"/>
          <w:bCs/>
          <w:sz w:val="20"/>
        </w:rPr>
        <w:t xml:space="preserve"> is dissatisfied with any of Contractor’s personnel, for any or no reason, Contractor shall replace them with qualified personnel</w:t>
      </w:r>
      <w:r w:rsidR="00E6137A">
        <w:rPr>
          <w:rFonts w:asciiTheme="minorHAnsi" w:hAnsiTheme="minorHAnsi" w:cstheme="minorHAnsi"/>
          <w:bCs/>
          <w:sz w:val="20"/>
        </w:rPr>
        <w:t>.</w:t>
      </w:r>
    </w:p>
    <w:p w14:paraId="2D626C0D" w14:textId="77777777" w:rsidR="00E6137A" w:rsidRPr="00E6137A"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Turnover.</w:t>
      </w:r>
      <w:r>
        <w:rPr>
          <w:rFonts w:asciiTheme="minorHAnsi" w:hAnsiTheme="minorHAnsi" w:cstheme="minorHAnsi"/>
          <w:bCs/>
          <w:sz w:val="20"/>
        </w:rPr>
        <w:t xml:space="preserve"> </w:t>
      </w:r>
      <w:r w:rsidR="00E6137A" w:rsidRPr="00E6137A">
        <w:rPr>
          <w:rFonts w:asciiTheme="minorHAnsi" w:hAnsiTheme="minorHAnsi" w:cstheme="minorHAnsi"/>
          <w:bCs/>
          <w:sz w:val="20"/>
        </w:rPr>
        <w:t xml:space="preserve">Contractor shall endeavor to minimize turnover of personnel Contractor has assigned to perform Services. </w:t>
      </w:r>
    </w:p>
    <w:p w14:paraId="33D7E7F8" w14:textId="4E80EDEE" w:rsidR="00E6137A" w:rsidRPr="006C35F6" w:rsidRDefault="00A52EB4" w:rsidP="0099514A">
      <w:pPr>
        <w:pStyle w:val="BodyText"/>
        <w:numPr>
          <w:ilvl w:val="1"/>
          <w:numId w:val="10"/>
        </w:numPr>
        <w:spacing w:before="120" w:after="120" w:line="240" w:lineRule="auto"/>
        <w:rPr>
          <w:rFonts w:asciiTheme="minorHAnsi" w:hAnsiTheme="minorHAnsi" w:cstheme="minorHAnsi"/>
          <w:b/>
          <w:bCs/>
          <w:sz w:val="20"/>
        </w:rPr>
      </w:pPr>
      <w:r w:rsidRPr="00A52EB4">
        <w:rPr>
          <w:rFonts w:asciiTheme="minorHAnsi" w:hAnsiTheme="minorHAnsi" w:cstheme="minorHAnsi"/>
          <w:b/>
          <w:bCs/>
          <w:sz w:val="20"/>
        </w:rPr>
        <w:t xml:space="preserve">Background Checks. </w:t>
      </w:r>
      <w:r>
        <w:rPr>
          <w:rFonts w:asciiTheme="minorHAnsi" w:hAnsiTheme="minorHAnsi" w:cstheme="minorHAnsi"/>
          <w:bCs/>
          <w:sz w:val="20"/>
        </w:rPr>
        <w:t xml:space="preserve"> </w:t>
      </w:r>
      <w:r w:rsidR="00E6137A" w:rsidRPr="006C35F6">
        <w:rPr>
          <w:rFonts w:asciiTheme="minorHAnsi" w:hAnsiTheme="minorHAnsi" w:cstheme="minorHAnsi"/>
          <w:bCs/>
          <w:sz w:val="20"/>
        </w:rPr>
        <w:t xml:space="preserve">Contractor shall cooperate with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if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wishes to perform any background checks on Contractor’s personnel by obtaining, at no additional cost, all releases, waivers, and permissions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may require. Contractor shall not assign personnel who refuse to undergo a background check. Contractor shall provide prompt notice to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of (i) any person who refuses to undergo a background check, and (ii) the results of any background check requested by the </w:t>
      </w:r>
      <w:r w:rsidR="00814D2A">
        <w:rPr>
          <w:rFonts w:asciiTheme="minorHAnsi" w:hAnsiTheme="minorHAnsi" w:cstheme="minorHAnsi"/>
          <w:bCs/>
          <w:sz w:val="20"/>
        </w:rPr>
        <w:t>Court</w:t>
      </w:r>
      <w:r w:rsidR="00E6137A" w:rsidRPr="006C35F6">
        <w:rPr>
          <w:rFonts w:asciiTheme="minorHAnsi" w:hAnsiTheme="minorHAnsi" w:cstheme="minorHAnsi"/>
          <w:bCs/>
          <w:sz w:val="20"/>
        </w:rPr>
        <w:t xml:space="preserve"> and performed by Contractor.</w:t>
      </w:r>
      <w:r w:rsidR="006C35F6"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Contractor shall ensure that the following persons are not assigned to perform services for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(a) any person refusing to undergo such background checks, and (b) any person whose background check results are unacceptable to Contractor or that, after disclosure to the </w:t>
      </w:r>
      <w:r w:rsidR="00814D2A">
        <w:rPr>
          <w:rFonts w:asciiTheme="minorHAnsi" w:hAnsiTheme="minorHAnsi" w:cstheme="minorHAnsi"/>
          <w:bCs/>
          <w:sz w:val="20"/>
        </w:rPr>
        <w:t>Court</w:t>
      </w:r>
      <w:r w:rsidR="00611B11" w:rsidRPr="00611B11">
        <w:rPr>
          <w:rFonts w:asciiTheme="minorHAnsi" w:hAnsiTheme="minorHAnsi" w:cstheme="minorHAnsi"/>
          <w:bCs/>
          <w:sz w:val="20"/>
        </w:rPr>
        <w:t xml:space="preserve">, the </w:t>
      </w:r>
      <w:r w:rsidR="00814D2A">
        <w:rPr>
          <w:rFonts w:asciiTheme="minorHAnsi" w:hAnsiTheme="minorHAnsi" w:cstheme="minorHAnsi"/>
          <w:bCs/>
          <w:sz w:val="20"/>
        </w:rPr>
        <w:t>Court</w:t>
      </w:r>
      <w:r w:rsidR="00611B11" w:rsidRPr="006C35F6">
        <w:rPr>
          <w:rFonts w:asciiTheme="minorHAnsi" w:hAnsiTheme="minorHAnsi" w:cstheme="minorHAnsi"/>
          <w:bCs/>
          <w:sz w:val="20"/>
        </w:rPr>
        <w:t xml:space="preserve"> </w:t>
      </w:r>
      <w:r w:rsidR="00611B11" w:rsidRPr="00611B11">
        <w:rPr>
          <w:rFonts w:asciiTheme="minorHAnsi" w:hAnsiTheme="minorHAnsi" w:cstheme="minorHAnsi"/>
          <w:bCs/>
          <w:sz w:val="20"/>
        </w:rPr>
        <w:t xml:space="preserve">advises are unacceptable to the </w:t>
      </w:r>
      <w:r w:rsidR="00814D2A">
        <w:rPr>
          <w:rFonts w:asciiTheme="minorHAnsi" w:hAnsiTheme="minorHAnsi" w:cstheme="minorHAnsi"/>
          <w:bCs/>
          <w:sz w:val="20"/>
        </w:rPr>
        <w:t>Court</w:t>
      </w:r>
      <w:r w:rsidR="00611B11" w:rsidRPr="00611B11">
        <w:rPr>
          <w:rFonts w:asciiTheme="minorHAnsi" w:hAnsiTheme="minorHAnsi" w:cstheme="minorHAnsi"/>
          <w:bCs/>
          <w:sz w:val="20"/>
        </w:rPr>
        <w:t>.</w:t>
      </w:r>
      <w:r w:rsidR="005E2F77">
        <w:rPr>
          <w:rFonts w:asciiTheme="minorHAnsi" w:hAnsiTheme="minorHAnsi" w:cstheme="minorHAnsi"/>
          <w:bCs/>
          <w:sz w:val="20"/>
        </w:rPr>
        <w:t xml:space="preserve"> </w:t>
      </w:r>
      <w:r w:rsidR="005E2F77" w:rsidRPr="005E2F77">
        <w:rPr>
          <w:rFonts w:asciiTheme="minorHAnsi" w:hAnsiTheme="minorHAnsi" w:cstheme="minorHAnsi"/>
          <w:bCs/>
          <w:sz w:val="20"/>
          <w:highlight w:val="yellow"/>
        </w:rPr>
        <w:t>NOTE: DELETE IF THIS IS NOT APPLICABLE.</w:t>
      </w:r>
    </w:p>
    <w:p w14:paraId="7CEAE63D" w14:textId="5F11B1A9" w:rsidR="00023CC5" w:rsidRPr="00023CC5" w:rsidRDefault="00222C95" w:rsidP="00023CC5">
      <w:pPr>
        <w:numPr>
          <w:ilvl w:val="0"/>
          <w:numId w:val="10"/>
        </w:numPr>
        <w:spacing w:before="120" w:after="120"/>
        <w:rPr>
          <w:rFonts w:asciiTheme="minorHAnsi" w:hAnsiTheme="minorHAnsi" w:cstheme="minorHAnsi"/>
          <w:b/>
          <w:bCs/>
          <w:sz w:val="20"/>
        </w:rPr>
      </w:pPr>
      <w:r w:rsidRPr="00222C95">
        <w:rPr>
          <w:rFonts w:asciiTheme="minorHAnsi" w:hAnsiTheme="minorHAnsi" w:cstheme="minorHAnsi"/>
          <w:b/>
          <w:bCs/>
          <w:sz w:val="20"/>
        </w:rPr>
        <w:t>Contractor Certification Clauses</w:t>
      </w:r>
      <w:r w:rsidR="00023CC5">
        <w:rPr>
          <w:rFonts w:asciiTheme="minorHAnsi" w:hAnsiTheme="minorHAnsi" w:cstheme="minorHAnsi"/>
          <w:b/>
          <w:bCs/>
          <w:sz w:val="20"/>
        </w:rPr>
        <w:t xml:space="preserve">.  </w:t>
      </w:r>
      <w:r w:rsidR="00023CC5" w:rsidRPr="00EC158B">
        <w:rPr>
          <w:rFonts w:asciiTheme="minorHAnsi" w:hAnsiTheme="minorHAnsi" w:cstheme="minorHAnsi"/>
          <w:sz w:val="20"/>
        </w:rPr>
        <w:t>Contractor certifies that the following representations and warranties are true</w:t>
      </w:r>
      <w:r w:rsidR="00023CC5">
        <w:rPr>
          <w:rFonts w:asciiTheme="minorHAnsi" w:hAnsiTheme="minorHAnsi" w:cstheme="minorHAnsi"/>
          <w:sz w:val="20"/>
        </w:rPr>
        <w:t xml:space="preserve">. </w:t>
      </w:r>
      <w:r w:rsidR="00023CC5" w:rsidRPr="00EC158B">
        <w:rPr>
          <w:rFonts w:asciiTheme="minorHAnsi" w:hAnsiTheme="minorHAnsi" w:cstheme="minorHAnsi"/>
          <w:bCs/>
          <w:sz w:val="20"/>
        </w:rPr>
        <w:t xml:space="preserve">Contractor shall cause its representations and warranties to remain true during the Term. Contractor shall promptly notify the </w:t>
      </w:r>
      <w:r w:rsidR="00814D2A">
        <w:rPr>
          <w:rFonts w:asciiTheme="minorHAnsi" w:hAnsiTheme="minorHAnsi" w:cstheme="minorHAnsi"/>
          <w:bCs/>
          <w:sz w:val="20"/>
        </w:rPr>
        <w:t>Court</w:t>
      </w:r>
      <w:r w:rsidR="00023CC5" w:rsidRPr="00EC158B">
        <w:rPr>
          <w:rFonts w:asciiTheme="minorHAnsi" w:hAnsiTheme="minorHAnsi" w:cstheme="minorHAnsi"/>
          <w:bCs/>
          <w:sz w:val="20"/>
        </w:rPr>
        <w:t xml:space="preserve"> if any representation and warranty becomes untrue</w:t>
      </w:r>
      <w:r w:rsidR="00023CC5">
        <w:rPr>
          <w:rFonts w:asciiTheme="minorHAnsi" w:hAnsiTheme="minorHAnsi" w:cstheme="minorHAnsi"/>
          <w:bCs/>
          <w:sz w:val="20"/>
        </w:rPr>
        <w:t>.</w:t>
      </w:r>
      <w:r w:rsidR="00C908A1">
        <w:rPr>
          <w:rFonts w:asciiTheme="minorHAnsi" w:hAnsiTheme="minorHAnsi" w:cstheme="minorHAnsi"/>
          <w:bCs/>
          <w:sz w:val="20"/>
        </w:rPr>
        <w:t xml:space="preserve"> </w:t>
      </w:r>
      <w:r w:rsidR="00C908A1" w:rsidRPr="00C908A1">
        <w:rPr>
          <w:rFonts w:asciiTheme="minorHAnsi" w:hAnsiTheme="minorHAnsi" w:cstheme="minorHAnsi"/>
          <w:bCs/>
          <w:sz w:val="20"/>
        </w:rPr>
        <w:t>Contractor represents and warrants as follows:</w:t>
      </w:r>
    </w:p>
    <w:p w14:paraId="5A8FA77F" w14:textId="77777777"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Authority.</w:t>
      </w:r>
      <w:r w:rsidRPr="00EC158B">
        <w:rPr>
          <w:rFonts w:asciiTheme="minorHAnsi" w:hAnsiTheme="minorHAnsi" w:cstheme="minorHAnsi"/>
          <w:b/>
          <w:bCs/>
          <w:sz w:val="20"/>
        </w:rPr>
        <w:t xml:space="preserve"> </w:t>
      </w:r>
      <w:r w:rsidR="00E75319" w:rsidRPr="00E75319">
        <w:rPr>
          <w:rFonts w:asciiTheme="minorHAnsi" w:hAnsiTheme="minorHAnsi" w:cstheme="minorHAnsi"/>
          <w:bCs/>
          <w:sz w:val="20"/>
        </w:rPr>
        <w:t>Contractor has authority to enter into and perform its obligations under this Agreement, and Contractor’s signatory has authority to bind Contractor to this Agreement.</w:t>
      </w:r>
    </w:p>
    <w:p w14:paraId="54199E5C" w14:textId="44D997FB" w:rsidR="00023CC5" w:rsidRPr="00EC158B" w:rsidRDefault="00023CC5" w:rsidP="00023CC5">
      <w:pPr>
        <w:pStyle w:val="BodyText"/>
        <w:numPr>
          <w:ilvl w:val="1"/>
          <w:numId w:val="10"/>
        </w:numPr>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Not an Expatriate Corporation.</w:t>
      </w:r>
      <w:r w:rsidRPr="00EC158B">
        <w:rPr>
          <w:rFonts w:asciiTheme="minorHAnsi" w:hAnsiTheme="minorHAnsi" w:cstheme="minorHAnsi"/>
          <w:b/>
          <w:bCs/>
          <w:sz w:val="20"/>
        </w:rPr>
        <w:t xml:space="preserve"> </w:t>
      </w:r>
      <w:r w:rsidRPr="00EC158B">
        <w:rPr>
          <w:rFonts w:asciiTheme="minorHAnsi" w:hAnsiTheme="minorHAnsi" w:cstheme="minorHAnsi"/>
          <w:sz w:val="20"/>
        </w:rPr>
        <w:t xml:space="preserve">Contractor is not an expatriate corporation or subsidiary of an expatriate corporation within the meaning of </w:t>
      </w:r>
      <w:r w:rsidR="00C14585">
        <w:rPr>
          <w:rFonts w:asciiTheme="minorHAnsi" w:hAnsiTheme="minorHAnsi" w:cstheme="minorHAnsi"/>
          <w:sz w:val="20"/>
        </w:rPr>
        <w:t>PCC</w:t>
      </w:r>
      <w:r w:rsidRPr="00EC158B">
        <w:rPr>
          <w:rFonts w:asciiTheme="minorHAnsi" w:hAnsiTheme="minorHAnsi" w:cstheme="minorHAnsi"/>
          <w:sz w:val="20"/>
        </w:rPr>
        <w:t xml:space="preserve"> 10286.1, and is eligible to contract with the </w:t>
      </w:r>
      <w:r w:rsidR="00814D2A">
        <w:rPr>
          <w:rFonts w:asciiTheme="minorHAnsi" w:hAnsiTheme="minorHAnsi" w:cstheme="minorHAnsi"/>
          <w:sz w:val="20"/>
        </w:rPr>
        <w:t>Court</w:t>
      </w:r>
      <w:r w:rsidRPr="00EC158B">
        <w:rPr>
          <w:rFonts w:asciiTheme="minorHAnsi" w:hAnsiTheme="minorHAnsi" w:cstheme="minorHAnsi"/>
          <w:sz w:val="20"/>
        </w:rPr>
        <w:t>.</w:t>
      </w:r>
    </w:p>
    <w:p w14:paraId="75DD067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Gratuities.</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not directly or indirectly offered or given any gratuities (in the form of entertainment, gifts, or otherwise), to any Judicial Branch Personnel with a view toward securing this Agreement or securing favorable treatment with respect to any determinations concerning the performance of this Agreement. </w:t>
      </w:r>
    </w:p>
    <w:p w14:paraId="3B4EC5CC"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Conflict of Interest.</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has no interest that would constitute a conflict of interest under </w:t>
      </w:r>
      <w:r w:rsidR="00C14585">
        <w:rPr>
          <w:rFonts w:asciiTheme="minorHAnsi" w:hAnsiTheme="minorHAnsi" w:cstheme="minorHAnsi"/>
          <w:bCs/>
          <w:sz w:val="20"/>
        </w:rPr>
        <w:t>PCC</w:t>
      </w:r>
      <w:r w:rsidRPr="00EC158B">
        <w:rPr>
          <w:rFonts w:asciiTheme="minorHAnsi" w:hAnsiTheme="minorHAnsi" w:cstheme="minorHAnsi"/>
          <w:bCs/>
          <w:sz w:val="20"/>
        </w:rPr>
        <w:t xml:space="preserve"> 10365.5, 10410 or 10411; Government Code sections 1090 et seq. or 87100 et seq.; or California Rules of Court, rule 10.103 or 10.104, which restrict employees and former employees from contracting with Judicial Branch Entities. </w:t>
      </w:r>
    </w:p>
    <w:p w14:paraId="5806FB99"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Interference with Other Contracts.</w:t>
      </w:r>
      <w:r w:rsidRPr="00EC158B">
        <w:rPr>
          <w:rFonts w:asciiTheme="minorHAnsi" w:hAnsiTheme="minorHAnsi" w:cstheme="minorHAnsi"/>
          <w:b/>
          <w:bCs/>
          <w:sz w:val="20"/>
        </w:rPr>
        <w:t xml:space="preserve"> </w:t>
      </w:r>
      <w:r w:rsidRPr="00EC158B">
        <w:rPr>
          <w:rFonts w:asciiTheme="minorHAnsi" w:hAnsiTheme="minorHAnsi" w:cstheme="minorHAnsi"/>
          <w:bCs/>
          <w:sz w:val="20"/>
        </w:rPr>
        <w:t>To the best of Contractor’s knowledge, this Agreement does not create a material conflict of interest or default under any of Contractor’s other contracts.</w:t>
      </w:r>
    </w:p>
    <w:p w14:paraId="1EEF0A4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
          <w:bCs/>
          <w:sz w:val="20"/>
        </w:rPr>
      </w:pPr>
      <w:r w:rsidRPr="004825E8">
        <w:rPr>
          <w:rFonts w:asciiTheme="minorHAnsi" w:hAnsiTheme="minorHAnsi" w:cstheme="minorHAnsi"/>
          <w:b/>
          <w:bCs/>
          <w:sz w:val="20"/>
        </w:rPr>
        <w:t>No Litigation.</w:t>
      </w:r>
      <w:r w:rsidRPr="00EC158B">
        <w:rPr>
          <w:rFonts w:asciiTheme="minorHAnsi" w:hAnsiTheme="minorHAnsi" w:cstheme="minorHAnsi"/>
          <w:bCs/>
          <w:i/>
          <w:sz w:val="20"/>
        </w:rPr>
        <w:t xml:space="preserve"> </w:t>
      </w:r>
      <w:r w:rsidRPr="00315BE7">
        <w:rPr>
          <w:rFonts w:asciiTheme="minorHAnsi" w:hAnsiTheme="minorHAnsi" w:cstheme="minorHAnsi"/>
          <w:bCs/>
          <w:sz w:val="20"/>
        </w:rPr>
        <w:t>No suit, action, arbitration, or legal, administrative, or other proceeding or governmental investigation is pending or threatened that may adversely affect Contractor’s ability to perform the Services.</w:t>
      </w:r>
    </w:p>
    <w:p w14:paraId="536A1CA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Compliance with Laws Generally.</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in all material respects with all laws, rules, and regulations applicable to Contractor’s busines</w:t>
      </w:r>
      <w:r>
        <w:rPr>
          <w:rFonts w:asciiTheme="minorHAnsi" w:hAnsiTheme="minorHAnsi" w:cstheme="minorHAnsi"/>
          <w:bCs/>
          <w:sz w:val="20"/>
        </w:rPr>
        <w:t>s and services</w:t>
      </w:r>
      <w:r w:rsidRPr="00EC158B">
        <w:rPr>
          <w:rFonts w:asciiTheme="minorHAnsi" w:hAnsiTheme="minorHAnsi" w:cstheme="minorHAnsi"/>
          <w:bCs/>
          <w:sz w:val="20"/>
        </w:rPr>
        <w:t>.</w:t>
      </w:r>
    </w:p>
    <w:p w14:paraId="28D960B3"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Drug Free Workplace.</w:t>
      </w:r>
      <w:r w:rsidRPr="00EC158B">
        <w:rPr>
          <w:rFonts w:asciiTheme="minorHAnsi" w:hAnsiTheme="minorHAnsi" w:cstheme="minorHAnsi"/>
          <w:bCs/>
          <w:sz w:val="20"/>
        </w:rPr>
        <w:t xml:space="preserve"> Contractor provides a drug</w:t>
      </w:r>
      <w:r w:rsidR="00A3307E">
        <w:rPr>
          <w:rFonts w:asciiTheme="minorHAnsi" w:hAnsiTheme="minorHAnsi" w:cstheme="minorHAnsi"/>
          <w:bCs/>
          <w:sz w:val="20"/>
        </w:rPr>
        <w:t xml:space="preserve"> </w:t>
      </w:r>
      <w:r w:rsidRPr="00EC158B">
        <w:rPr>
          <w:rFonts w:asciiTheme="minorHAnsi" w:hAnsiTheme="minorHAnsi" w:cstheme="minorHAnsi"/>
          <w:bCs/>
          <w:sz w:val="20"/>
        </w:rPr>
        <w:t>free workplace as required by California Government Code sections 8355 through 8357.</w:t>
      </w:r>
      <w:r w:rsidRPr="00EC158B">
        <w:rPr>
          <w:rFonts w:asciiTheme="minorHAnsi" w:hAnsiTheme="minorHAnsi" w:cstheme="minorHAnsi"/>
          <w:b/>
          <w:bCs/>
          <w:sz w:val="20"/>
        </w:rPr>
        <w:t xml:space="preserve"> </w:t>
      </w:r>
    </w:p>
    <w:p w14:paraId="365F7172" w14:textId="77777777" w:rsidR="00023CC5"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lastRenderedPageBreak/>
        <w:t xml:space="preserve">No Harassment. </w:t>
      </w:r>
      <w:r w:rsidRPr="00EC158B">
        <w:rPr>
          <w:rFonts w:asciiTheme="minorHAnsi" w:hAnsiTheme="minorHAnsi" w:cstheme="minorHAnsi"/>
          <w:bCs/>
          <w:sz w:val="20"/>
        </w:rPr>
        <w:t>Contractor does not engage in unlawful harassment, including sexual harassment, with respect to any persons with whom Contractor may interact in the performance of this Agreement, and Contractor takes all reasonable steps to prevent harassment from occurring.</w:t>
      </w:r>
    </w:p>
    <w:p w14:paraId="068FE1A8"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bookmarkStart w:id="7" w:name="_Ref527469810"/>
      <w:r w:rsidRPr="004825E8">
        <w:rPr>
          <w:b/>
          <w:sz w:val="20"/>
        </w:rPr>
        <w:t>Non</w:t>
      </w:r>
      <w:r w:rsidR="00FC5AEE">
        <w:rPr>
          <w:b/>
          <w:sz w:val="20"/>
        </w:rPr>
        <w:t>i</w:t>
      </w:r>
      <w:r w:rsidRPr="004825E8">
        <w:rPr>
          <w:b/>
          <w:sz w:val="20"/>
        </w:rPr>
        <w:t>nfringement.</w:t>
      </w:r>
      <w:r>
        <w:rPr>
          <w:sz w:val="20"/>
        </w:rPr>
        <w:t xml:space="preserve">  </w:t>
      </w:r>
      <w:r w:rsidR="00A848DF">
        <w:rPr>
          <w:sz w:val="20"/>
        </w:rPr>
        <w:t>T</w:t>
      </w:r>
      <w:r>
        <w:rPr>
          <w:sz w:val="20"/>
        </w:rPr>
        <w:t>he Goods, Services, Deliverables</w:t>
      </w:r>
      <w:r w:rsidR="00A848DF">
        <w:rPr>
          <w:sz w:val="20"/>
        </w:rPr>
        <w:t xml:space="preserve">, and </w:t>
      </w:r>
      <w:r w:rsidR="00A848DF" w:rsidRPr="00D62092">
        <w:rPr>
          <w:sz w:val="20"/>
        </w:rPr>
        <w:t>Contractor</w:t>
      </w:r>
      <w:r w:rsidR="00A848DF">
        <w:rPr>
          <w:sz w:val="20"/>
        </w:rPr>
        <w:t>’s performance under this Agreement</w:t>
      </w:r>
      <w:r>
        <w:rPr>
          <w:sz w:val="20"/>
        </w:rPr>
        <w:t xml:space="preserve"> do not </w:t>
      </w:r>
      <w:r w:rsidRPr="00D62092">
        <w:rPr>
          <w:sz w:val="20"/>
        </w:rPr>
        <w:t xml:space="preserve">infringe, or constitute an infringement, misappropriation or violation of, any </w:t>
      </w:r>
      <w:r>
        <w:rPr>
          <w:sz w:val="20"/>
        </w:rPr>
        <w:t>third party’s intellectual property r</w:t>
      </w:r>
      <w:r w:rsidRPr="00D62092">
        <w:rPr>
          <w:sz w:val="20"/>
        </w:rPr>
        <w:t>ight.</w:t>
      </w:r>
      <w:bookmarkEnd w:id="7"/>
      <w:r w:rsidRPr="00D62092">
        <w:rPr>
          <w:sz w:val="20"/>
        </w:rPr>
        <w:t xml:space="preserve"> </w:t>
      </w:r>
    </w:p>
    <w:p w14:paraId="58D0A932" w14:textId="77777777" w:rsidR="00023CC5" w:rsidRPr="00EC158B" w:rsidRDefault="00023CC5" w:rsidP="00023CC5">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Nondiscrimination.</w:t>
      </w:r>
      <w:r w:rsidRPr="00EC158B">
        <w:rPr>
          <w:rFonts w:asciiTheme="minorHAnsi" w:hAnsiTheme="minorHAnsi" w:cstheme="minorHAnsi"/>
          <w:b/>
          <w:bCs/>
          <w:sz w:val="20"/>
        </w:rPr>
        <w:t xml:space="preserve"> </w:t>
      </w:r>
      <w:r w:rsidRPr="00EC158B">
        <w:rPr>
          <w:rFonts w:asciiTheme="minorHAnsi" w:hAnsiTheme="minorHAnsi" w:cstheme="minorHAnsi"/>
          <w:bCs/>
          <w:sz w:val="20"/>
        </w:rPr>
        <w:t>Contractor complies with the federal Americans with Disabilities Act (42 U.S.C. 12101 et seq.), and California’s Fair Employment and Housing Act (Government Code sections 12990 et seq.) and associated regulations (Code of Regulations, title 2, sections 7285 et seq.).</w:t>
      </w:r>
      <w:r w:rsidRPr="00EC158B">
        <w:rPr>
          <w:rFonts w:asciiTheme="minorHAnsi" w:hAnsiTheme="minorHAnsi" w:cstheme="minorHAnsi"/>
          <w:b/>
          <w:bCs/>
          <w:sz w:val="20"/>
        </w:rPr>
        <w:t xml:space="preserve"> </w:t>
      </w:r>
      <w:r w:rsidRPr="00EC158B">
        <w:rPr>
          <w:rFonts w:asciiTheme="minorHAnsi" w:hAnsiTheme="minorHAnsi" w:cstheme="minorHAnsi"/>
          <w:bCs/>
          <w:sz w:val="20"/>
        </w:rPr>
        <w:t xml:space="preserve">Contractor does not unlawfully discriminate against any employee or applicant for employment because of age (40 and over), ancestry, color, creed, disability (mental or physical) including HIV and AIDS, marital or domestic partner status, medical condition (including cancer and genetic characteristics), national origin, race, religion, request for family and medical care leave, sex (including gender and gender identity), and sexual orientation. Contractor </w:t>
      </w:r>
      <w:r w:rsidR="00A3307E">
        <w:rPr>
          <w:rFonts w:asciiTheme="minorHAnsi" w:hAnsiTheme="minorHAnsi" w:cstheme="minorHAnsi"/>
          <w:bCs/>
          <w:sz w:val="20"/>
        </w:rPr>
        <w:t>will notify</w:t>
      </w:r>
      <w:r w:rsidRPr="00EC158B">
        <w:rPr>
          <w:rFonts w:asciiTheme="minorHAnsi" w:hAnsiTheme="minorHAnsi" w:cstheme="minorHAnsi"/>
          <w:bCs/>
          <w:sz w:val="20"/>
        </w:rPr>
        <w:t xml:space="preserve"> in writing each labor organization with which Contractor has a collective bargaining or other agreement of Contractor’s obligations of nondiscrimination. </w:t>
      </w:r>
    </w:p>
    <w:p w14:paraId="57F7C1B9" w14:textId="77777777" w:rsidR="00023CC5" w:rsidRPr="00805AD1" w:rsidRDefault="00023CC5" w:rsidP="00805AD1">
      <w:pPr>
        <w:pStyle w:val="BodyText"/>
        <w:numPr>
          <w:ilvl w:val="1"/>
          <w:numId w:val="10"/>
        </w:numPr>
        <w:tabs>
          <w:tab w:val="clear" w:pos="360"/>
        </w:tabs>
        <w:spacing w:before="120" w:after="120" w:line="240" w:lineRule="auto"/>
        <w:rPr>
          <w:rFonts w:asciiTheme="minorHAnsi" w:hAnsiTheme="minorHAnsi" w:cstheme="minorHAnsi"/>
          <w:bCs/>
          <w:sz w:val="20"/>
        </w:rPr>
      </w:pPr>
      <w:r w:rsidRPr="004825E8">
        <w:rPr>
          <w:rFonts w:asciiTheme="minorHAnsi" w:hAnsiTheme="minorHAnsi" w:cstheme="minorHAnsi"/>
          <w:b/>
          <w:bCs/>
          <w:sz w:val="20"/>
        </w:rPr>
        <w:t>National Labor Relations Board Orders.</w:t>
      </w:r>
      <w:r w:rsidRPr="00EC158B">
        <w:rPr>
          <w:rFonts w:asciiTheme="minorHAnsi" w:hAnsiTheme="minorHAnsi" w:cstheme="minorHAnsi"/>
          <w:bCs/>
          <w:sz w:val="20"/>
        </w:rPr>
        <w:t xml:space="preserve"> </w:t>
      </w:r>
      <w:r w:rsidR="00483DAC">
        <w:rPr>
          <w:rFonts w:asciiTheme="minorHAnsi" w:hAnsiTheme="minorHAnsi" w:cstheme="minorHAnsi"/>
          <w:bCs/>
          <w:sz w:val="20"/>
        </w:rPr>
        <w:t>N</w:t>
      </w:r>
      <w:r w:rsidRPr="00EC158B">
        <w:rPr>
          <w:rFonts w:asciiTheme="minorHAnsi" w:hAnsiTheme="minorHAnsi" w:cstheme="minorHAnsi"/>
          <w:bCs/>
          <w:sz w:val="20"/>
        </w:rPr>
        <w:t>o more than one, final unappealable finding of contempt of court by a federal court has been issued against Contractor within the immediately preceding two-year period because of Contractor's failure to comply with an order of a federal court requiring Contractor to comply with an order of the National Labor Relations Board. Contractor swears under penalty of perjury that this representation is true.</w:t>
      </w:r>
      <w:r w:rsidR="00805AD1" w:rsidRPr="00805AD1">
        <w:rPr>
          <w:rFonts w:asciiTheme="minorHAnsi" w:hAnsiTheme="minorHAnsi" w:cstheme="minorHAnsi"/>
          <w:bCs/>
          <w:sz w:val="20"/>
        </w:rPr>
        <w:t xml:space="preserve"> </w:t>
      </w:r>
    </w:p>
    <w:p w14:paraId="56CFB8E3" w14:textId="6B526FF5" w:rsidR="00535786" w:rsidRPr="00EC158B"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Insurance</w:t>
      </w:r>
      <w:r w:rsidR="005E2F77">
        <w:rPr>
          <w:rFonts w:asciiTheme="minorHAnsi" w:hAnsiTheme="minorHAnsi" w:cstheme="minorHAnsi"/>
          <w:b/>
          <w:bCs/>
          <w:sz w:val="20"/>
        </w:rPr>
        <w:t xml:space="preserve"> NOTE: </w:t>
      </w:r>
      <w:r w:rsidR="005E2F77" w:rsidRPr="005E2F77">
        <w:rPr>
          <w:rFonts w:asciiTheme="minorHAnsi" w:hAnsiTheme="minorHAnsi" w:cstheme="minorHAnsi"/>
          <w:b/>
          <w:bCs/>
          <w:sz w:val="20"/>
          <w:highlight w:val="yellow"/>
        </w:rPr>
        <w:t>ADD ANY ADDITIONAL PROVISIONS AS MAY BE REQUIRED.</w:t>
      </w:r>
      <w:r w:rsidRPr="00EC158B">
        <w:rPr>
          <w:rFonts w:asciiTheme="minorHAnsi" w:hAnsiTheme="minorHAnsi" w:cstheme="minorHAnsi"/>
          <w:b/>
          <w:bCs/>
          <w:sz w:val="20"/>
        </w:rPr>
        <w:t xml:space="preserve"> </w:t>
      </w:r>
    </w:p>
    <w:p w14:paraId="79F4BEC4" w14:textId="3B7590E3" w:rsidR="008B1D57" w:rsidRPr="00483DAC" w:rsidRDefault="00153D95" w:rsidP="003C5DDC">
      <w:pPr>
        <w:spacing w:before="120" w:after="120"/>
        <w:ind w:left="900" w:hanging="540"/>
        <w:rPr>
          <w:rFonts w:asciiTheme="minorHAnsi" w:hAnsiTheme="minorHAnsi" w:cstheme="minorHAnsi"/>
          <w:sz w:val="20"/>
        </w:rPr>
      </w:pPr>
      <w:r w:rsidRPr="00EC158B">
        <w:rPr>
          <w:rFonts w:asciiTheme="minorHAnsi" w:hAnsiTheme="minorHAnsi" w:cstheme="minorHAnsi"/>
          <w:b/>
          <w:sz w:val="20"/>
        </w:rPr>
        <w:t>3.1</w:t>
      </w:r>
      <w:r w:rsidRPr="00EC158B">
        <w:rPr>
          <w:rFonts w:asciiTheme="minorHAnsi" w:hAnsiTheme="minorHAnsi" w:cstheme="minorHAnsi"/>
          <w:b/>
          <w:sz w:val="20"/>
        </w:rPr>
        <w:tab/>
      </w:r>
      <w:r w:rsidR="00437785" w:rsidRPr="00483DAC">
        <w:rPr>
          <w:rFonts w:asciiTheme="minorHAnsi" w:hAnsiTheme="minorHAnsi" w:cstheme="minorHAnsi"/>
          <w:b/>
          <w:sz w:val="20"/>
        </w:rPr>
        <w:t>Basic Coverage</w:t>
      </w:r>
      <w:r w:rsidR="00437785" w:rsidRPr="00483DAC">
        <w:rPr>
          <w:rFonts w:asciiTheme="minorHAnsi" w:hAnsiTheme="minorHAnsi" w:cstheme="minorHAnsi"/>
          <w:b/>
          <w:bCs/>
          <w:sz w:val="20"/>
        </w:rPr>
        <w:t>.</w:t>
      </w:r>
      <w:r w:rsidR="00AE6F08"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Contractor shall provide and maintain at </w:t>
      </w:r>
      <w:r w:rsidR="00027D51" w:rsidRPr="00483DAC">
        <w:rPr>
          <w:sz w:val="20"/>
        </w:rPr>
        <w:t xml:space="preserve">the </w:t>
      </w:r>
      <w:r w:rsidR="00814D2A">
        <w:rPr>
          <w:sz w:val="20"/>
        </w:rPr>
        <w:t>Court</w:t>
      </w:r>
      <w:r w:rsidR="00027D51" w:rsidRPr="00483DAC">
        <w:rPr>
          <w:sz w:val="20"/>
        </w:rPr>
        <w:t xml:space="preserve">’s discretion and </w:t>
      </w:r>
      <w:r w:rsidR="00437785" w:rsidRPr="00483DAC">
        <w:rPr>
          <w:rFonts w:asciiTheme="minorHAnsi" w:hAnsiTheme="minorHAnsi" w:cstheme="minorHAnsi"/>
          <w:sz w:val="20"/>
        </w:rPr>
        <w:t xml:space="preserve">Contractor’s expense the following insurance during the </w:t>
      </w:r>
      <w:r w:rsidR="0017725F" w:rsidRPr="00483DAC">
        <w:rPr>
          <w:rFonts w:asciiTheme="minorHAnsi" w:hAnsiTheme="minorHAnsi" w:cstheme="minorHAnsi"/>
          <w:sz w:val="20"/>
        </w:rPr>
        <w:t>Term</w:t>
      </w:r>
      <w:r w:rsidR="00437785" w:rsidRPr="00483DAC">
        <w:rPr>
          <w:rFonts w:asciiTheme="minorHAnsi" w:hAnsiTheme="minorHAnsi" w:cstheme="minorHAnsi"/>
          <w:sz w:val="20"/>
        </w:rPr>
        <w:t xml:space="preserve">: </w:t>
      </w:r>
    </w:p>
    <w:p w14:paraId="3D477165"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Commercial General Liability.</w:t>
      </w:r>
      <w:r w:rsidRPr="00483DAC">
        <w:rPr>
          <w:rFonts w:asciiTheme="minorHAnsi" w:hAnsiTheme="minorHAnsi" w:cstheme="minorHAnsi"/>
          <w:b/>
          <w:bCs/>
          <w:sz w:val="20"/>
        </w:rPr>
        <w:t xml:space="preserve"> </w:t>
      </w:r>
      <w:r w:rsidR="00AC4A49" w:rsidRPr="00483DAC">
        <w:rPr>
          <w:rFonts w:asciiTheme="minorHAnsi" w:hAnsiTheme="minorHAnsi" w:cstheme="minorHAnsi"/>
          <w:sz w:val="20"/>
        </w:rPr>
        <w:t xml:space="preserve">The policy must </w:t>
      </w:r>
      <w:r w:rsidR="00AC4A49">
        <w:rPr>
          <w:rFonts w:asciiTheme="minorHAnsi" w:hAnsiTheme="minorHAnsi" w:cstheme="minorHAnsi"/>
          <w:sz w:val="20"/>
        </w:rPr>
        <w:t xml:space="preserve">be </w:t>
      </w:r>
      <w:r w:rsidR="00AC4A49" w:rsidRPr="00AC4A49">
        <w:rPr>
          <w:rFonts w:asciiTheme="minorHAnsi" w:hAnsiTheme="minorHAnsi" w:cstheme="minorHAnsi"/>
          <w:bCs/>
          <w:sz w:val="20"/>
        </w:rPr>
        <w:t>at least as broad as the Insurance Services Office (ISO) Commercial General Liability “occurrence” form, with coverage for liabilities arising out of premises, operations, independent contractors, products and completed operations, personal and advertising injury, and liability assumed under an insured contract.</w:t>
      </w:r>
      <w:r w:rsidR="00AC4A49">
        <w:rPr>
          <w:rFonts w:asciiTheme="minorHAnsi" w:hAnsiTheme="minorHAnsi" w:cstheme="minorHAnsi"/>
          <w:b/>
          <w:bCs/>
          <w:sz w:val="20"/>
        </w:rPr>
        <w:t xml:space="preserve">  </w:t>
      </w:r>
      <w:r w:rsidR="00AC4A49" w:rsidRPr="00AC4A49">
        <w:rPr>
          <w:rFonts w:asciiTheme="minorHAnsi" w:hAnsiTheme="minorHAnsi" w:cstheme="minorHAnsi"/>
          <w:bCs/>
          <w:sz w:val="20"/>
        </w:rPr>
        <w:t>The policy must provide limits of at least $1,000,000 per occurrence and annual aggregate.</w:t>
      </w:r>
      <w:r w:rsidR="00AC4A49">
        <w:rPr>
          <w:rFonts w:asciiTheme="minorHAnsi" w:hAnsiTheme="minorHAnsi" w:cstheme="minorHAnsi"/>
          <w:b/>
          <w:bCs/>
          <w:sz w:val="20"/>
        </w:rPr>
        <w:t xml:space="preserve">  </w:t>
      </w:r>
    </w:p>
    <w:p w14:paraId="78D603D5" w14:textId="77777777" w:rsidR="00392AC3"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Workers Compensation and Employer’s Liability.</w:t>
      </w:r>
      <w:r w:rsidR="007B56DB" w:rsidRPr="00483DAC">
        <w:rPr>
          <w:rFonts w:asciiTheme="minorHAnsi" w:hAnsiTheme="minorHAnsi" w:cstheme="minorHAnsi"/>
          <w:b/>
          <w:bCs/>
          <w:sz w:val="20"/>
        </w:rPr>
        <w:t xml:space="preserve"> </w:t>
      </w:r>
      <w:r w:rsidR="00437785" w:rsidRPr="00483DAC">
        <w:rPr>
          <w:rFonts w:asciiTheme="minorHAnsi" w:hAnsiTheme="minorHAnsi" w:cstheme="minorHAnsi"/>
          <w:sz w:val="20"/>
        </w:rPr>
        <w:t xml:space="preserve">The policy is required only if Contractor </w:t>
      </w:r>
      <w:r w:rsidR="00E6137A" w:rsidRPr="00483DAC">
        <w:rPr>
          <w:rFonts w:asciiTheme="minorHAnsi" w:hAnsiTheme="minorHAnsi" w:cstheme="minorHAnsi"/>
          <w:sz w:val="20"/>
        </w:rPr>
        <w:t>has</w:t>
      </w:r>
      <w:r w:rsidR="00483DAC">
        <w:rPr>
          <w:rFonts w:asciiTheme="minorHAnsi" w:hAnsiTheme="minorHAnsi" w:cstheme="minorHAnsi"/>
          <w:sz w:val="20"/>
        </w:rPr>
        <w:t xml:space="preserve"> employees. The policy</w:t>
      </w:r>
      <w:r w:rsidR="00437785" w:rsidRPr="00483DAC">
        <w:rPr>
          <w:rFonts w:asciiTheme="minorHAnsi" w:hAnsiTheme="minorHAnsi" w:cstheme="minorHAnsi"/>
          <w:sz w:val="20"/>
        </w:rPr>
        <w:t xml:space="preserve"> must include workers’ compensation to meet minimum requirements of the California Labor Code, and it must provide coverage for employer’s liability bodily injury at m</w:t>
      </w:r>
      <w:r w:rsidR="00567826">
        <w:rPr>
          <w:rFonts w:asciiTheme="minorHAnsi" w:hAnsiTheme="minorHAnsi" w:cstheme="minorHAnsi"/>
          <w:sz w:val="20"/>
        </w:rPr>
        <w:t>inimum limits of $</w:t>
      </w:r>
      <w:r w:rsidR="00567826" w:rsidRPr="00AC4A49">
        <w:rPr>
          <w:rFonts w:asciiTheme="minorHAnsi" w:hAnsiTheme="minorHAnsi" w:cstheme="minorHAnsi"/>
          <w:sz w:val="20"/>
        </w:rPr>
        <w:t xml:space="preserve">1,000,000 </w:t>
      </w:r>
      <w:r w:rsidR="00437785" w:rsidRPr="00483DAC">
        <w:rPr>
          <w:rFonts w:asciiTheme="minorHAnsi" w:hAnsiTheme="minorHAnsi" w:cstheme="minorHAnsi"/>
          <w:sz w:val="20"/>
        </w:rPr>
        <w:t>pe</w:t>
      </w:r>
      <w:r w:rsidR="00D662AB" w:rsidRPr="00483DAC">
        <w:rPr>
          <w:rFonts w:asciiTheme="minorHAnsi" w:hAnsiTheme="minorHAnsi" w:cstheme="minorHAnsi"/>
          <w:sz w:val="20"/>
        </w:rPr>
        <w:t>r accident or disease.</w:t>
      </w:r>
    </w:p>
    <w:p w14:paraId="455E01E8" w14:textId="77777777"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sz w:val="20"/>
        </w:rPr>
      </w:pPr>
      <w:r w:rsidRPr="00483DAC">
        <w:rPr>
          <w:rFonts w:asciiTheme="minorHAnsi" w:hAnsiTheme="minorHAnsi" w:cstheme="minorHAnsi"/>
          <w:i/>
          <w:sz w:val="20"/>
        </w:rPr>
        <w:t>Automobile Liability.</w:t>
      </w:r>
      <w:r w:rsidR="00FA47DA" w:rsidRPr="00483DAC">
        <w:rPr>
          <w:rFonts w:asciiTheme="minorHAnsi" w:hAnsiTheme="minorHAnsi" w:cstheme="minorHAnsi"/>
          <w:b/>
          <w:sz w:val="20"/>
        </w:rPr>
        <w:t xml:space="preserve"> </w:t>
      </w:r>
      <w:r w:rsidR="00D662AB" w:rsidRPr="00483DAC">
        <w:rPr>
          <w:rFonts w:asciiTheme="minorHAnsi" w:hAnsiTheme="minorHAnsi" w:cstheme="minorHAnsi"/>
          <w:sz w:val="20"/>
        </w:rPr>
        <w:t>This policy is required only if Contractor uses an automobile or other vehicle in the per</w:t>
      </w:r>
      <w:r w:rsidR="00483DAC">
        <w:rPr>
          <w:rFonts w:asciiTheme="minorHAnsi" w:hAnsiTheme="minorHAnsi" w:cstheme="minorHAnsi"/>
          <w:sz w:val="20"/>
        </w:rPr>
        <w:t>formance of this Agreement. The</w:t>
      </w:r>
      <w:r w:rsidR="00D662AB" w:rsidRPr="00483DAC">
        <w:rPr>
          <w:rFonts w:asciiTheme="minorHAnsi" w:hAnsiTheme="minorHAnsi" w:cstheme="minorHAnsi"/>
          <w:sz w:val="20"/>
        </w:rPr>
        <w:t xml:space="preserve"> policy must cover bodily injury and property damage liability and be applicable to all vehicles used in Contractor’s performance of this Agreement whether owned, non-owned, leased, or hired. </w:t>
      </w:r>
      <w:r w:rsidR="00AC4A49" w:rsidRPr="00AC4A49">
        <w:rPr>
          <w:rFonts w:asciiTheme="minorHAnsi" w:hAnsiTheme="minorHAnsi" w:cstheme="minorHAnsi"/>
          <w:sz w:val="20"/>
        </w:rPr>
        <w:t xml:space="preserve">The policy </w:t>
      </w:r>
      <w:r w:rsidR="00AC4A49">
        <w:rPr>
          <w:rFonts w:asciiTheme="minorHAnsi" w:hAnsiTheme="minorHAnsi" w:cstheme="minorHAnsi"/>
          <w:sz w:val="20"/>
        </w:rPr>
        <w:t>must</w:t>
      </w:r>
      <w:r w:rsidR="00AC4A49" w:rsidRPr="00AC4A49">
        <w:rPr>
          <w:rFonts w:asciiTheme="minorHAnsi" w:hAnsiTheme="minorHAnsi" w:cstheme="minorHAnsi"/>
          <w:sz w:val="20"/>
        </w:rPr>
        <w:t xml:space="preserve"> provide combined si</w:t>
      </w:r>
      <w:r w:rsidR="00AC4A49">
        <w:rPr>
          <w:rFonts w:asciiTheme="minorHAnsi" w:hAnsiTheme="minorHAnsi" w:cstheme="minorHAnsi"/>
          <w:sz w:val="20"/>
        </w:rPr>
        <w:t>ngle limits of at least $</w:t>
      </w:r>
      <w:r w:rsidR="00AC4A49" w:rsidRPr="00AC4A49">
        <w:rPr>
          <w:rFonts w:asciiTheme="minorHAnsi" w:hAnsiTheme="minorHAnsi" w:cstheme="minorHAnsi"/>
          <w:sz w:val="20"/>
        </w:rPr>
        <w:t>1,000,000 per occurrence</w:t>
      </w:r>
      <w:r w:rsidR="003A254A">
        <w:rPr>
          <w:rFonts w:asciiTheme="minorHAnsi" w:hAnsiTheme="minorHAnsi" w:cstheme="minorHAnsi"/>
          <w:sz w:val="20"/>
        </w:rPr>
        <w:t>.</w:t>
      </w:r>
    </w:p>
    <w:p w14:paraId="427C011D" w14:textId="77777777" w:rsidR="00483DAC" w:rsidRPr="00483DAC" w:rsidRDefault="00483DAC" w:rsidP="00483DAC">
      <w:pPr>
        <w:pStyle w:val="BodyText"/>
        <w:numPr>
          <w:ilvl w:val="2"/>
          <w:numId w:val="5"/>
        </w:numPr>
        <w:tabs>
          <w:tab w:val="clear" w:pos="360"/>
        </w:tabs>
        <w:spacing w:before="120" w:after="120" w:line="240" w:lineRule="auto"/>
        <w:rPr>
          <w:rFonts w:asciiTheme="minorHAnsi" w:hAnsiTheme="minorHAnsi" w:cstheme="minorHAnsi"/>
          <w:sz w:val="20"/>
        </w:rPr>
      </w:pPr>
      <w:r w:rsidRPr="00483DAC">
        <w:rPr>
          <w:rFonts w:asciiTheme="minorHAnsi" w:hAnsiTheme="minorHAnsi" w:cstheme="minorHAnsi"/>
          <w:bCs/>
          <w:i/>
          <w:sz w:val="20"/>
        </w:rPr>
        <w:t>Professional Liability.</w:t>
      </w:r>
      <w:r w:rsidRPr="00483DAC">
        <w:rPr>
          <w:rFonts w:asciiTheme="minorHAnsi" w:hAnsiTheme="minorHAnsi" w:cstheme="minorHAnsi"/>
          <w:b/>
          <w:bCs/>
          <w:sz w:val="20"/>
        </w:rPr>
        <w:t xml:space="preserve"> </w:t>
      </w:r>
      <w:r w:rsidRPr="00483DAC">
        <w:rPr>
          <w:rFonts w:asciiTheme="minorHAnsi" w:hAnsiTheme="minorHAnsi" w:cstheme="minorHAnsi"/>
          <w:sz w:val="20"/>
        </w:rPr>
        <w:t xml:space="preserve">This policy is required only if Contractor performs professional services under this Agreement. The policy must cover liability resulting from </w:t>
      </w:r>
      <w:r w:rsidR="00502D4E" w:rsidRPr="00502D4E">
        <w:rPr>
          <w:rFonts w:asciiTheme="minorHAnsi" w:hAnsiTheme="minorHAnsi" w:cstheme="minorHAnsi"/>
          <w:sz w:val="20"/>
        </w:rPr>
        <w:t xml:space="preserve">any act, error, or omission committed </w:t>
      </w:r>
      <w:r w:rsidRPr="00483DAC">
        <w:rPr>
          <w:rFonts w:asciiTheme="minorHAnsi" w:hAnsiTheme="minorHAnsi" w:cstheme="minorHAnsi"/>
          <w:sz w:val="20"/>
        </w:rPr>
        <w:t>in Contractor’s performance of Services under this Agreement, at minimum limits of $1</w:t>
      </w:r>
      <w:r w:rsidR="00AC4A49">
        <w:rPr>
          <w:rFonts w:asciiTheme="minorHAnsi" w:hAnsiTheme="minorHAnsi" w:cstheme="minorHAnsi"/>
          <w:sz w:val="20"/>
        </w:rPr>
        <w:t>,000,000</w:t>
      </w:r>
      <w:r w:rsidRPr="00483DAC">
        <w:rPr>
          <w:rFonts w:asciiTheme="minorHAnsi" w:hAnsiTheme="minorHAnsi" w:cstheme="minorHAnsi"/>
          <w:sz w:val="20"/>
        </w:rPr>
        <w:t xml:space="preserve"> </w:t>
      </w:r>
      <w:r w:rsidR="00502D4E" w:rsidRPr="00502D4E">
        <w:rPr>
          <w:rFonts w:asciiTheme="minorHAnsi" w:hAnsiTheme="minorHAnsi" w:cstheme="minorHAnsi"/>
          <w:sz w:val="20"/>
        </w:rPr>
        <w:t>per occurrence and annual aggregate</w:t>
      </w:r>
      <w:r w:rsidRPr="00483DAC">
        <w:rPr>
          <w:rFonts w:asciiTheme="minorHAnsi" w:hAnsiTheme="minorHAnsi" w:cstheme="minorHAnsi"/>
          <w:sz w:val="20"/>
        </w:rPr>
        <w:t xml:space="preserve">. </w:t>
      </w:r>
      <w:r w:rsidR="00502D4E">
        <w:rPr>
          <w:rFonts w:asciiTheme="minorHAnsi" w:hAnsiTheme="minorHAnsi" w:cstheme="minorHAnsi"/>
          <w:sz w:val="20"/>
        </w:rPr>
        <w:t xml:space="preserve"> </w:t>
      </w:r>
      <w:r w:rsidR="00502D4E" w:rsidRPr="00502D4E">
        <w:rPr>
          <w:rFonts w:asciiTheme="minorHAnsi" w:hAnsiTheme="minorHAnsi" w:cstheme="minorHAnsi"/>
          <w:sz w:val="20"/>
        </w:rPr>
        <w:t>If the policy is written on a “claims made” form, Contractor shall maintain such covera</w:t>
      </w:r>
      <w:r w:rsidR="00502D4E">
        <w:rPr>
          <w:rFonts w:asciiTheme="minorHAnsi" w:hAnsiTheme="minorHAnsi" w:cstheme="minorHAnsi"/>
          <w:sz w:val="20"/>
        </w:rPr>
        <w:t>ge continuously throughout the T</w:t>
      </w:r>
      <w:r w:rsidR="00502D4E" w:rsidRPr="00502D4E">
        <w:rPr>
          <w:rFonts w:asciiTheme="minorHAnsi" w:hAnsiTheme="minorHAnsi" w:cstheme="minorHAnsi"/>
          <w:sz w:val="20"/>
        </w:rPr>
        <w:t xml:space="preserve">erm and, without lapse, for a period of three </w:t>
      </w:r>
      <w:r w:rsidR="00E94566">
        <w:rPr>
          <w:rFonts w:asciiTheme="minorHAnsi" w:hAnsiTheme="minorHAnsi" w:cstheme="minorHAnsi"/>
          <w:sz w:val="20"/>
        </w:rPr>
        <w:t xml:space="preserve">(3) </w:t>
      </w:r>
      <w:r w:rsidR="00502D4E" w:rsidRPr="00502D4E">
        <w:rPr>
          <w:rFonts w:asciiTheme="minorHAnsi" w:hAnsiTheme="minorHAnsi" w:cstheme="minorHAnsi"/>
          <w:sz w:val="20"/>
        </w:rPr>
        <w:t xml:space="preserve">years beyond the termination and acceptance of all </w:t>
      </w:r>
      <w:r w:rsidR="00502D4E">
        <w:rPr>
          <w:rFonts w:asciiTheme="minorHAnsi" w:hAnsiTheme="minorHAnsi" w:cstheme="minorHAnsi"/>
          <w:sz w:val="20"/>
        </w:rPr>
        <w:t>Services</w:t>
      </w:r>
      <w:r w:rsidR="00502D4E" w:rsidRPr="00502D4E">
        <w:rPr>
          <w:rFonts w:asciiTheme="minorHAnsi" w:hAnsiTheme="minorHAnsi" w:cstheme="minorHAnsi"/>
          <w:sz w:val="20"/>
        </w:rPr>
        <w:t xml:space="preserve"> provided under this Agreement.  The retroactive date or “prior acts inclusion date” of any such “claims made” policy must be no later than the date that activities commence pursuant to this Agreement.</w:t>
      </w:r>
    </w:p>
    <w:p w14:paraId="2A439B97" w14:textId="0A53AEEF" w:rsidR="00FA47DA" w:rsidRPr="00483DAC" w:rsidRDefault="004C7DAC" w:rsidP="00846E22">
      <w:pPr>
        <w:pStyle w:val="BodyText"/>
        <w:numPr>
          <w:ilvl w:val="2"/>
          <w:numId w:val="5"/>
        </w:numPr>
        <w:tabs>
          <w:tab w:val="clear" w:pos="360"/>
        </w:tabs>
        <w:spacing w:before="120" w:after="120" w:line="240" w:lineRule="auto"/>
        <w:rPr>
          <w:rFonts w:asciiTheme="minorHAnsi" w:hAnsiTheme="minorHAnsi" w:cstheme="minorHAnsi"/>
          <w:b/>
          <w:i/>
          <w:sz w:val="20"/>
        </w:rPr>
      </w:pPr>
      <w:r w:rsidRPr="00483DAC">
        <w:rPr>
          <w:rFonts w:asciiTheme="minorHAnsi" w:hAnsiTheme="minorHAnsi" w:cstheme="minorHAnsi"/>
          <w:i/>
          <w:sz w:val="20"/>
        </w:rPr>
        <w:t>Commercial Crime Insurance.</w:t>
      </w:r>
      <w:r w:rsidR="00FA47DA" w:rsidRPr="00483DAC">
        <w:rPr>
          <w:rFonts w:asciiTheme="minorHAnsi" w:hAnsiTheme="minorHAnsi" w:cstheme="minorHAnsi"/>
          <w:b/>
          <w:sz w:val="20"/>
        </w:rPr>
        <w:t xml:space="preserve"> </w:t>
      </w:r>
      <w:r w:rsidR="00583AB8" w:rsidRPr="00583AB8">
        <w:rPr>
          <w:rFonts w:asciiTheme="minorHAnsi" w:hAnsiTheme="minorHAnsi" w:cstheme="minorHAnsi"/>
          <w:sz w:val="20"/>
        </w:rPr>
        <w:t xml:space="preserve">This policy is required only if Contractor handles or has regular access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’s funds or property of significant value to the </w:t>
      </w:r>
      <w:r w:rsidR="00814D2A">
        <w:rPr>
          <w:rFonts w:asciiTheme="minorHAnsi" w:hAnsiTheme="minorHAnsi" w:cstheme="minorHAnsi"/>
          <w:sz w:val="20"/>
        </w:rPr>
        <w:t>Court</w:t>
      </w:r>
      <w:r w:rsidR="00583AB8" w:rsidRPr="00583AB8">
        <w:rPr>
          <w:rFonts w:asciiTheme="minorHAnsi" w:hAnsiTheme="minorHAnsi" w:cstheme="minorHAnsi"/>
          <w:sz w:val="20"/>
        </w:rPr>
        <w:t xml:space="preserve">.  </w:t>
      </w:r>
      <w:r w:rsidR="00D662AB" w:rsidRPr="00483DAC">
        <w:rPr>
          <w:rFonts w:asciiTheme="minorHAnsi" w:hAnsiTheme="minorHAnsi" w:cstheme="minorHAnsi"/>
          <w:sz w:val="20"/>
        </w:rPr>
        <w:t xml:space="preserve">This policy must cover dishonest acts including loss due to theft of money, securities, and property; forgery, and alteration of documents; and fraudulent transfer of money, securities, and property.  </w:t>
      </w:r>
      <w:r w:rsidR="000F46CB" w:rsidRPr="00483DAC">
        <w:rPr>
          <w:rFonts w:asciiTheme="minorHAnsi" w:hAnsiTheme="minorHAnsi" w:cstheme="minorHAnsi"/>
          <w:sz w:val="20"/>
        </w:rPr>
        <w:t xml:space="preserve">The minimum liability limit must be </w:t>
      </w:r>
      <w:r w:rsidR="00D662AB" w:rsidRPr="00483DAC">
        <w:rPr>
          <w:rFonts w:asciiTheme="minorHAnsi" w:hAnsiTheme="minorHAnsi" w:cstheme="minorHAnsi"/>
          <w:sz w:val="20"/>
        </w:rPr>
        <w:t>$</w:t>
      </w:r>
      <w:r w:rsidR="00FB7A75">
        <w:rPr>
          <w:b/>
          <w:sz w:val="20"/>
          <w:highlight w:val="yellow"/>
        </w:rPr>
        <w:t>[Dollar amount</w:t>
      </w:r>
      <w:r w:rsidR="00FB7A75" w:rsidRPr="00287443">
        <w:rPr>
          <w:b/>
          <w:sz w:val="20"/>
          <w:highlight w:val="yellow"/>
        </w:rPr>
        <w:t>]</w:t>
      </w:r>
      <w:r w:rsidR="00D662AB" w:rsidRPr="00483DAC">
        <w:rPr>
          <w:rFonts w:asciiTheme="minorHAnsi" w:hAnsiTheme="minorHAnsi" w:cstheme="minorHAnsi"/>
          <w:sz w:val="20"/>
        </w:rPr>
        <w:t>.</w:t>
      </w:r>
      <w:r w:rsidR="005E2F77">
        <w:rPr>
          <w:rFonts w:asciiTheme="minorHAnsi" w:hAnsiTheme="minorHAnsi" w:cstheme="minorHAnsi"/>
          <w:sz w:val="20"/>
        </w:rPr>
        <w:t xml:space="preserve">  </w:t>
      </w:r>
      <w:r w:rsidR="005E2F77" w:rsidRPr="00BA41A9">
        <w:rPr>
          <w:rFonts w:asciiTheme="minorHAnsi" w:hAnsiTheme="minorHAnsi" w:cstheme="minorHAnsi"/>
          <w:sz w:val="20"/>
          <w:highlight w:val="yellow"/>
        </w:rPr>
        <w:t xml:space="preserve">NOTE: DELETE IF NOT APPLICABLE. IF IT IS </w:t>
      </w:r>
      <w:r w:rsidR="005E2F77" w:rsidRPr="00BA41A9">
        <w:rPr>
          <w:rFonts w:asciiTheme="minorHAnsi" w:hAnsiTheme="minorHAnsi" w:cstheme="minorHAnsi"/>
          <w:sz w:val="20"/>
          <w:highlight w:val="yellow"/>
        </w:rPr>
        <w:lastRenderedPageBreak/>
        <w:t>APPLICABLE, ENTER AN ACCEPTABLE AMOUNT THAT IS RELATED TO THE VALUE OF THE PROPERTY AT RISK.</w:t>
      </w:r>
    </w:p>
    <w:p w14:paraId="7EB4B277"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Umbrella Policies.</w:t>
      </w:r>
      <w:r w:rsidRPr="00483DAC">
        <w:rPr>
          <w:rFonts w:asciiTheme="minorHAnsi" w:hAnsiTheme="minorHAnsi" w:cstheme="minorHAnsi"/>
          <w:sz w:val="20"/>
        </w:rPr>
        <w:t xml:space="preserve"> Contractor may satisfy basic coverage limits through any combination of basic coverage and umbrella insurance.</w:t>
      </w:r>
    </w:p>
    <w:p w14:paraId="752F6B6D"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Aggregate Limits of Liability. </w:t>
      </w:r>
      <w:r w:rsidRPr="00483DAC">
        <w:rPr>
          <w:rFonts w:asciiTheme="minorHAnsi" w:hAnsiTheme="minorHAnsi" w:cstheme="minorHAnsi"/>
          <w:sz w:val="20"/>
        </w:rPr>
        <w:t xml:space="preserve">The basic coverage limits of liability may be subject to annual aggregate limits. If this is the case the annual aggregate limits of liability must be at least two </w:t>
      </w:r>
      <w:r w:rsidR="004D392D">
        <w:rPr>
          <w:rFonts w:asciiTheme="minorHAnsi" w:hAnsiTheme="minorHAnsi" w:cstheme="minorHAnsi"/>
          <w:sz w:val="20"/>
        </w:rPr>
        <w:t xml:space="preserve">(2) </w:t>
      </w:r>
      <w:r w:rsidRPr="00483DAC">
        <w:rPr>
          <w:rFonts w:asciiTheme="minorHAnsi" w:hAnsiTheme="minorHAnsi" w:cstheme="minorHAnsi"/>
          <w:sz w:val="20"/>
        </w:rPr>
        <w:t>times the limits required for each policy, or the aggregate may equal the limits required but must apply separately to this Agreement.</w:t>
      </w:r>
    </w:p>
    <w:p w14:paraId="37391987" w14:textId="026F1B54"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Deductibles and Self-Insured Retentions. </w:t>
      </w:r>
      <w:r w:rsidRPr="00483DAC">
        <w:rPr>
          <w:rFonts w:asciiTheme="minorHAnsi" w:hAnsiTheme="minorHAnsi" w:cstheme="minorHAnsi"/>
          <w:sz w:val="20"/>
        </w:rPr>
        <w:t xml:space="preserve">Contractor shall declare to the </w:t>
      </w:r>
      <w:r w:rsidR="00814D2A">
        <w:rPr>
          <w:rFonts w:asciiTheme="minorHAnsi" w:hAnsiTheme="minorHAnsi" w:cstheme="minorHAnsi"/>
          <w:sz w:val="20"/>
        </w:rPr>
        <w:t>Court</w:t>
      </w:r>
      <w:r w:rsidRPr="00483DAC">
        <w:rPr>
          <w:rFonts w:asciiTheme="minorHAnsi" w:hAnsiTheme="minorHAnsi" w:cstheme="minorHAnsi"/>
          <w:sz w:val="20"/>
        </w:rPr>
        <w:t xml:space="preserve"> all deductibles and self-insured retentions that exceed $100,000 per occurrence. Any increases in deductibles or self-insured retentions that exceed $100,000 per occurrence are subject to the </w:t>
      </w:r>
      <w:r w:rsidR="00814D2A">
        <w:rPr>
          <w:rFonts w:asciiTheme="minorHAnsi" w:hAnsiTheme="minorHAnsi" w:cstheme="minorHAnsi"/>
          <w:sz w:val="20"/>
        </w:rPr>
        <w:t>Court</w:t>
      </w:r>
      <w:r w:rsidRPr="00483DAC">
        <w:rPr>
          <w:rFonts w:asciiTheme="minorHAnsi" w:hAnsiTheme="minorHAnsi" w:cstheme="minorHAnsi"/>
          <w:sz w:val="20"/>
        </w:rPr>
        <w:t>’s approval. Deductibles and self-insured retentions do not limit Contractor’s liability.</w:t>
      </w:r>
      <w:r w:rsidR="00747C96" w:rsidRPr="00483DAC">
        <w:rPr>
          <w:rFonts w:asciiTheme="minorHAnsi" w:hAnsiTheme="minorHAnsi" w:cstheme="minorHAnsi"/>
          <w:sz w:val="20"/>
        </w:rPr>
        <w:t xml:space="preserve"> </w:t>
      </w:r>
    </w:p>
    <w:p w14:paraId="24951D4C" w14:textId="7B782101"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 xml:space="preserve">Additional Insured </w:t>
      </w:r>
      <w:r w:rsidR="00502D4E">
        <w:rPr>
          <w:rFonts w:asciiTheme="minorHAnsi" w:hAnsiTheme="minorHAnsi" w:cstheme="minorHAnsi"/>
          <w:b/>
          <w:sz w:val="20"/>
        </w:rPr>
        <w:t>Endorsements</w:t>
      </w:r>
      <w:r w:rsidRPr="00483DAC">
        <w:rPr>
          <w:rFonts w:asciiTheme="minorHAnsi" w:hAnsiTheme="minorHAnsi" w:cstheme="minorHAnsi"/>
          <w:b/>
          <w:sz w:val="20"/>
        </w:rPr>
        <w:t>.</w:t>
      </w:r>
      <w:r w:rsidRPr="00483DAC">
        <w:rPr>
          <w:rFonts w:asciiTheme="minorHAnsi" w:hAnsiTheme="minorHAnsi" w:cstheme="minorHAnsi"/>
          <w:sz w:val="20"/>
        </w:rPr>
        <w:t xml:space="preserve"> Contractor’s commercial general liability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Pr>
          <w:rFonts w:asciiTheme="minorHAnsi" w:hAnsiTheme="minorHAnsi" w:cstheme="minorHAnsi"/>
          <w:sz w:val="20"/>
        </w:rPr>
        <w:t>automobile liability policy</w:t>
      </w:r>
      <w:r w:rsidRPr="00483DAC">
        <w:rPr>
          <w:rFonts w:asciiTheme="minorHAnsi" w:hAnsiTheme="minorHAnsi" w:cstheme="minorHAnsi"/>
          <w:sz w:val="20"/>
        </w:rPr>
        <w:t xml:space="preserve">, and, if applicable, umbrella </w:t>
      </w:r>
      <w:r w:rsidR="00502D4E">
        <w:rPr>
          <w:rFonts w:asciiTheme="minorHAnsi" w:hAnsiTheme="minorHAnsi" w:cstheme="minorHAnsi"/>
          <w:sz w:val="20"/>
        </w:rPr>
        <w:t>policy</w:t>
      </w:r>
      <w:r w:rsidRPr="00483DAC">
        <w:rPr>
          <w:rFonts w:asciiTheme="minorHAnsi" w:hAnsiTheme="minorHAnsi" w:cstheme="minorHAnsi"/>
          <w:sz w:val="20"/>
        </w:rPr>
        <w:t xml:space="preserve"> </w:t>
      </w:r>
      <w:r w:rsidR="00502D4E" w:rsidRPr="00502D4E">
        <w:rPr>
          <w:rFonts w:asciiTheme="minorHAnsi" w:hAnsiTheme="minorHAnsi" w:cstheme="minorHAnsi"/>
          <w:sz w:val="20"/>
        </w:rPr>
        <w:t xml:space="preserve">must be endorsed to name the following as additional insureds with respect to liabilities arising out of the performance of </w:t>
      </w:r>
      <w:r w:rsidR="00502D4E">
        <w:rPr>
          <w:rFonts w:asciiTheme="minorHAnsi" w:hAnsiTheme="minorHAnsi" w:cstheme="minorHAnsi"/>
          <w:sz w:val="20"/>
        </w:rPr>
        <w:t xml:space="preserve">this Agreement: </w:t>
      </w:r>
      <w:r w:rsidR="00502D4E" w:rsidRPr="00502D4E">
        <w:rPr>
          <w:rFonts w:asciiTheme="minorHAnsi" w:hAnsiTheme="minorHAnsi" w:cstheme="minorHAnsi"/>
          <w:sz w:val="20"/>
        </w:rPr>
        <w:t xml:space="preserve">the </w:t>
      </w:r>
      <w:r w:rsidR="00814D2A">
        <w:rPr>
          <w:rFonts w:asciiTheme="minorHAnsi" w:hAnsiTheme="minorHAnsi" w:cstheme="minorHAnsi"/>
          <w:sz w:val="20"/>
        </w:rPr>
        <w:t>Court</w:t>
      </w:r>
      <w:r w:rsidR="00502D4E">
        <w:rPr>
          <w:rFonts w:asciiTheme="minorHAnsi" w:hAnsiTheme="minorHAnsi" w:cstheme="minorHAnsi"/>
          <w:sz w:val="20"/>
        </w:rPr>
        <w:t>, t</w:t>
      </w:r>
      <w:r w:rsidR="00502D4E" w:rsidRPr="00502D4E">
        <w:rPr>
          <w:rFonts w:asciiTheme="minorHAnsi" w:hAnsiTheme="minorHAnsi" w:cstheme="minorHAnsi"/>
          <w:sz w:val="20"/>
        </w:rPr>
        <w:t>he State of California, the Judicial Council of California, and their respective jud</w:t>
      </w:r>
      <w:r w:rsidR="00F42516">
        <w:rPr>
          <w:rFonts w:asciiTheme="minorHAnsi" w:hAnsiTheme="minorHAnsi" w:cstheme="minorHAnsi"/>
          <w:sz w:val="20"/>
        </w:rPr>
        <w:t>ges,</w:t>
      </w:r>
      <w:r w:rsidR="00502D4E">
        <w:rPr>
          <w:rFonts w:asciiTheme="minorHAnsi" w:hAnsiTheme="minorHAnsi" w:cstheme="minorHAnsi"/>
          <w:sz w:val="20"/>
        </w:rPr>
        <w:t xml:space="preserve"> subordinate judicial officers,</w:t>
      </w:r>
      <w:r w:rsidR="00502D4E" w:rsidRPr="00502D4E">
        <w:rPr>
          <w:rFonts w:asciiTheme="minorHAnsi" w:hAnsiTheme="minorHAnsi" w:cstheme="minorHAnsi"/>
          <w:sz w:val="20"/>
        </w:rPr>
        <w:t xml:space="preserve"> executive officers</w:t>
      </w:r>
      <w:r w:rsidR="00F42516">
        <w:rPr>
          <w:rFonts w:asciiTheme="minorHAnsi" w:hAnsiTheme="minorHAnsi" w:cstheme="minorHAnsi"/>
          <w:sz w:val="20"/>
        </w:rPr>
        <w:t>,</w:t>
      </w:r>
      <w:r w:rsidR="00502D4E" w:rsidRPr="00502D4E">
        <w:rPr>
          <w:rFonts w:asciiTheme="minorHAnsi" w:hAnsiTheme="minorHAnsi" w:cstheme="minorHAnsi"/>
          <w:sz w:val="20"/>
        </w:rPr>
        <w:t xml:space="preserve"> administrators, officers, officials, agents, representatives, contractors, volunteers or employees</w:t>
      </w:r>
      <w:r w:rsidRPr="00483DAC">
        <w:rPr>
          <w:rFonts w:asciiTheme="minorHAnsi" w:hAnsiTheme="minorHAnsi" w:cstheme="minorHAnsi"/>
          <w:sz w:val="20"/>
        </w:rPr>
        <w:t>.</w:t>
      </w:r>
    </w:p>
    <w:p w14:paraId="0791AA81" w14:textId="78BE268D"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sz w:val="20"/>
        </w:rPr>
        <w:t>Certificates of Insurance.</w:t>
      </w:r>
      <w:r w:rsidRPr="00483DAC">
        <w:rPr>
          <w:rFonts w:asciiTheme="minorHAnsi" w:hAnsiTheme="minorHAnsi" w:cstheme="minorHAnsi"/>
          <w:sz w:val="20"/>
        </w:rPr>
        <w:t xml:space="preserve"> Before Contractor begin</w:t>
      </w:r>
      <w:r w:rsidR="000F1BE1" w:rsidRPr="00483DAC">
        <w:rPr>
          <w:rFonts w:asciiTheme="minorHAnsi" w:hAnsiTheme="minorHAnsi" w:cstheme="minorHAnsi"/>
          <w:sz w:val="20"/>
        </w:rPr>
        <w:t>s</w:t>
      </w:r>
      <w:r w:rsidRPr="00483DAC">
        <w:rPr>
          <w:rFonts w:asciiTheme="minorHAnsi" w:hAnsiTheme="minorHAnsi" w:cstheme="minorHAnsi"/>
          <w:sz w:val="20"/>
        </w:rPr>
        <w:t xml:space="preserve"> performing Services, Contractor shall give the </w:t>
      </w:r>
      <w:r w:rsidR="00814D2A">
        <w:rPr>
          <w:rFonts w:asciiTheme="minorHAnsi" w:hAnsiTheme="minorHAnsi" w:cstheme="minorHAnsi"/>
          <w:sz w:val="20"/>
        </w:rPr>
        <w:t>Court</w:t>
      </w:r>
      <w:r w:rsidRPr="00483DAC">
        <w:rPr>
          <w:rFonts w:asciiTheme="minorHAnsi" w:hAnsiTheme="minorHAnsi" w:cstheme="minorHAnsi"/>
          <w:sz w:val="20"/>
        </w:rPr>
        <w:t xml:space="preserve"> certificates of insurance attesting to the existence of coverage</w:t>
      </w:r>
      <w:r w:rsidR="008D5F42">
        <w:rPr>
          <w:rFonts w:asciiTheme="minorHAnsi" w:hAnsiTheme="minorHAnsi" w:cstheme="minorHAnsi"/>
          <w:sz w:val="20"/>
        </w:rPr>
        <w:t xml:space="preserve">. Contractor shall provide prompt written notice to the </w:t>
      </w:r>
      <w:r w:rsidR="00814D2A">
        <w:rPr>
          <w:rFonts w:asciiTheme="minorHAnsi" w:hAnsiTheme="minorHAnsi" w:cstheme="minorHAnsi"/>
          <w:sz w:val="20"/>
        </w:rPr>
        <w:t>Court</w:t>
      </w:r>
      <w:r w:rsidR="008D5F42">
        <w:rPr>
          <w:rFonts w:asciiTheme="minorHAnsi" w:hAnsiTheme="minorHAnsi" w:cstheme="minorHAnsi"/>
          <w:sz w:val="20"/>
        </w:rPr>
        <w:t xml:space="preserve"> in the event that insurance coverage is cancelled or materially changed from the coverage set forth in the </w:t>
      </w:r>
      <w:r w:rsidR="00FF20A1">
        <w:rPr>
          <w:rFonts w:asciiTheme="minorHAnsi" w:hAnsiTheme="minorHAnsi" w:cstheme="minorHAnsi"/>
          <w:sz w:val="20"/>
        </w:rPr>
        <w:t xml:space="preserve">current </w:t>
      </w:r>
      <w:r w:rsidR="008D5F42">
        <w:rPr>
          <w:rFonts w:asciiTheme="minorHAnsi" w:hAnsiTheme="minorHAnsi" w:cstheme="minorHAnsi"/>
          <w:sz w:val="20"/>
        </w:rPr>
        <w:t xml:space="preserve">certificate of insurance provided to the </w:t>
      </w:r>
      <w:r w:rsidR="00814D2A">
        <w:rPr>
          <w:rFonts w:asciiTheme="minorHAnsi" w:hAnsiTheme="minorHAnsi" w:cstheme="minorHAnsi"/>
          <w:sz w:val="20"/>
        </w:rPr>
        <w:t>Court</w:t>
      </w:r>
      <w:r w:rsidR="008D5F42">
        <w:rPr>
          <w:rFonts w:asciiTheme="minorHAnsi" w:hAnsiTheme="minorHAnsi" w:cstheme="minorHAnsi"/>
          <w:sz w:val="20"/>
        </w:rPr>
        <w:t>.</w:t>
      </w:r>
      <w:r w:rsidRPr="00483DAC">
        <w:rPr>
          <w:rFonts w:asciiTheme="minorHAnsi" w:hAnsiTheme="minorHAnsi" w:cstheme="minorHAnsi"/>
          <w:sz w:val="20"/>
        </w:rPr>
        <w:t xml:space="preserve"> </w:t>
      </w:r>
    </w:p>
    <w:p w14:paraId="7A46CBAF"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Qualifying Insurers. </w:t>
      </w:r>
      <w:r w:rsidRPr="00483DAC">
        <w:rPr>
          <w:rFonts w:asciiTheme="minorHAnsi" w:hAnsiTheme="minorHAnsi" w:cstheme="minorHAnsi"/>
          <w:sz w:val="20"/>
        </w:rPr>
        <w:t>For insurance to satisfy the requirements of this section, all required insurance must be issued by an insurer with an A.M. Best rating of A - or better that is approved to do business in the State of California.</w:t>
      </w:r>
    </w:p>
    <w:p w14:paraId="0900FAF4" w14:textId="31D9E8FB"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Required Policy Provisions. </w:t>
      </w:r>
      <w:r w:rsidRPr="00483DAC">
        <w:rPr>
          <w:rFonts w:asciiTheme="minorHAnsi" w:hAnsiTheme="minorHAnsi" w:cstheme="minorHAnsi"/>
          <w:sz w:val="20"/>
        </w:rPr>
        <w:t xml:space="preserve">Each policy must provide, as follows: </w:t>
      </w:r>
      <w:r w:rsidR="003B5BE0">
        <w:rPr>
          <w:rFonts w:asciiTheme="minorHAnsi" w:hAnsiTheme="minorHAnsi" w:cstheme="minorHAnsi"/>
          <w:sz w:val="20"/>
        </w:rPr>
        <w:t>(i) t</w:t>
      </w:r>
      <w:r w:rsidR="003B5BE0" w:rsidRPr="00483DAC">
        <w:rPr>
          <w:rFonts w:asciiTheme="minorHAnsi" w:hAnsiTheme="minorHAnsi" w:cstheme="minorHAnsi"/>
          <w:sz w:val="20"/>
        </w:rPr>
        <w:t xml:space="preserve">he </w:t>
      </w:r>
      <w:r w:rsidR="00350C47">
        <w:rPr>
          <w:rFonts w:asciiTheme="minorHAnsi" w:hAnsiTheme="minorHAnsi" w:cstheme="minorHAnsi"/>
          <w:sz w:val="20"/>
        </w:rPr>
        <w:t>policy</w:t>
      </w:r>
      <w:r w:rsidR="003B5BE0" w:rsidRPr="00483DAC">
        <w:rPr>
          <w:rFonts w:asciiTheme="minorHAnsi" w:hAnsiTheme="minorHAnsi" w:cstheme="minorHAnsi"/>
          <w:sz w:val="20"/>
        </w:rPr>
        <w:t xml:space="preserve"> is primary and noncontributory with any insurance or self-insurance  maintained by Judicial Branch Entities and Judicial Branch Personnel, and the basic coverage insurer waives any and all rights of subrogation against Judicial Branch Entities and Judicial Branch Personnel; </w:t>
      </w:r>
      <w:r w:rsidR="003B5BE0">
        <w:rPr>
          <w:rFonts w:asciiTheme="minorHAnsi" w:hAnsiTheme="minorHAnsi" w:cstheme="minorHAnsi"/>
          <w:sz w:val="20"/>
        </w:rPr>
        <w:t xml:space="preserve">(ii) the </w:t>
      </w:r>
      <w:r w:rsidR="001205BF">
        <w:rPr>
          <w:rFonts w:asciiTheme="minorHAnsi" w:hAnsiTheme="minorHAnsi" w:cstheme="minorHAnsi"/>
          <w:sz w:val="20"/>
        </w:rPr>
        <w:t>insurance</w:t>
      </w:r>
      <w:r w:rsidR="003B5BE0" w:rsidRPr="00483DAC">
        <w:rPr>
          <w:rFonts w:asciiTheme="minorHAnsi" w:hAnsiTheme="minorHAnsi" w:cstheme="minorHAnsi"/>
          <w:sz w:val="20"/>
        </w:rPr>
        <w:t xml:space="preserve"> applies separately to each insured against whom a claim is made or a lawsuit is brought, to the li</w:t>
      </w:r>
      <w:r w:rsidR="00061EE3">
        <w:rPr>
          <w:rFonts w:asciiTheme="minorHAnsi" w:hAnsiTheme="minorHAnsi" w:cstheme="minorHAnsi"/>
          <w:sz w:val="20"/>
        </w:rPr>
        <w:t xml:space="preserve">mits of the insurer’s liability; and (iii) each insurer </w:t>
      </w:r>
      <w:r w:rsidR="00061EE3" w:rsidRPr="00061EE3">
        <w:rPr>
          <w:rFonts w:asciiTheme="minorHAnsi" w:hAnsiTheme="minorHAnsi" w:cstheme="minorHAnsi"/>
          <w:sz w:val="20"/>
        </w:rPr>
        <w:t xml:space="preserve">waives any right of recovery or subrogation it may have against the </w:t>
      </w:r>
      <w:r w:rsidR="00814D2A">
        <w:rPr>
          <w:rFonts w:asciiTheme="minorHAnsi" w:hAnsiTheme="minorHAnsi" w:cstheme="minorHAnsi"/>
          <w:sz w:val="20"/>
        </w:rPr>
        <w:t>Court</w:t>
      </w:r>
      <w:r w:rsidR="00061EE3">
        <w:rPr>
          <w:rFonts w:asciiTheme="minorHAnsi" w:hAnsiTheme="minorHAnsi" w:cstheme="minorHAnsi"/>
          <w:sz w:val="20"/>
        </w:rPr>
        <w:t>, t</w:t>
      </w:r>
      <w:r w:rsidR="00061EE3" w:rsidRPr="00502D4E">
        <w:rPr>
          <w:rFonts w:asciiTheme="minorHAnsi" w:hAnsiTheme="minorHAnsi" w:cstheme="minorHAnsi"/>
          <w:sz w:val="20"/>
        </w:rPr>
        <w:t>he State of California, the Judicial Council of California, and their respective jud</w:t>
      </w:r>
      <w:r w:rsidR="00061EE3">
        <w:rPr>
          <w:rFonts w:asciiTheme="minorHAnsi" w:hAnsiTheme="minorHAnsi" w:cstheme="minorHAnsi"/>
          <w:sz w:val="20"/>
        </w:rPr>
        <w:t>ges, subordinate judicial officers,</w:t>
      </w:r>
      <w:r w:rsidR="00061EE3" w:rsidRPr="00502D4E">
        <w:rPr>
          <w:rFonts w:asciiTheme="minorHAnsi" w:hAnsiTheme="minorHAnsi" w:cstheme="minorHAnsi"/>
          <w:sz w:val="20"/>
        </w:rPr>
        <w:t xml:space="preserve"> executive officers</w:t>
      </w:r>
      <w:r w:rsidR="00061EE3">
        <w:rPr>
          <w:rFonts w:asciiTheme="minorHAnsi" w:hAnsiTheme="minorHAnsi" w:cstheme="minorHAnsi"/>
          <w:sz w:val="20"/>
        </w:rPr>
        <w:t>,</w:t>
      </w:r>
      <w:r w:rsidR="00061EE3" w:rsidRPr="00502D4E">
        <w:rPr>
          <w:rFonts w:asciiTheme="minorHAnsi" w:hAnsiTheme="minorHAnsi" w:cstheme="minorHAnsi"/>
          <w:sz w:val="20"/>
        </w:rPr>
        <w:t xml:space="preserve"> administrators, officers, officials, agents, representatives, contractors, volunteers or employees</w:t>
      </w:r>
      <w:r w:rsidR="00061EE3">
        <w:rPr>
          <w:rFonts w:asciiTheme="minorHAnsi" w:hAnsiTheme="minorHAnsi" w:cstheme="minorHAnsi"/>
          <w:sz w:val="20"/>
        </w:rPr>
        <w:t xml:space="preserve"> </w:t>
      </w:r>
      <w:r w:rsidR="00061EE3" w:rsidRPr="00061EE3">
        <w:rPr>
          <w:rFonts w:asciiTheme="minorHAnsi" w:hAnsiTheme="minorHAnsi" w:cstheme="minorHAnsi"/>
          <w:sz w:val="20"/>
        </w:rPr>
        <w:t>for loss or damage</w:t>
      </w:r>
      <w:r w:rsidR="00CF045C">
        <w:rPr>
          <w:rFonts w:asciiTheme="minorHAnsi" w:hAnsiTheme="minorHAnsi" w:cstheme="minorHAnsi"/>
          <w:sz w:val="20"/>
        </w:rPr>
        <w:t>.</w:t>
      </w:r>
    </w:p>
    <w:p w14:paraId="05A81838" w14:textId="77777777" w:rsidR="008B1D57" w:rsidRPr="00483DAC" w:rsidRDefault="00437785" w:rsidP="00846E22">
      <w:pPr>
        <w:numPr>
          <w:ilvl w:val="1"/>
          <w:numId w:val="15"/>
        </w:numPr>
        <w:spacing w:before="120" w:after="120"/>
        <w:rPr>
          <w:rFonts w:asciiTheme="minorHAnsi" w:hAnsiTheme="minorHAnsi" w:cstheme="minorHAnsi"/>
          <w:sz w:val="20"/>
        </w:rPr>
      </w:pPr>
      <w:r w:rsidRPr="00483DAC">
        <w:rPr>
          <w:rFonts w:asciiTheme="minorHAnsi" w:hAnsiTheme="minorHAnsi" w:cstheme="minorHAnsi"/>
          <w:b/>
          <w:bCs/>
          <w:sz w:val="20"/>
        </w:rPr>
        <w:t xml:space="preserve">Partnerships. </w:t>
      </w:r>
      <w:r w:rsidRPr="00483DAC">
        <w:rPr>
          <w:rFonts w:asciiTheme="minorHAnsi" w:hAnsiTheme="minorHAnsi" w:cstheme="minorHAnsi"/>
          <w:sz w:val="20"/>
        </w:rPr>
        <w:t>If Contractor is an association, partnership, or other joint business venture, the basic coverage may be provided by</w:t>
      </w:r>
      <w:r w:rsidR="00CC66B5">
        <w:rPr>
          <w:rFonts w:asciiTheme="minorHAnsi" w:hAnsiTheme="minorHAnsi" w:cstheme="minorHAnsi"/>
          <w:sz w:val="20"/>
        </w:rPr>
        <w:t xml:space="preserve"> either (i) s</w:t>
      </w:r>
      <w:r w:rsidR="00CC66B5" w:rsidRPr="00483DAC">
        <w:rPr>
          <w:rFonts w:asciiTheme="minorHAnsi" w:hAnsiTheme="minorHAnsi" w:cstheme="minorHAnsi"/>
          <w:sz w:val="20"/>
        </w:rPr>
        <w:t>eparate insurance policies issued for each individual entity, with each entity included as a named insured or as an additional insured; or</w:t>
      </w:r>
      <w:r w:rsidR="00CC66B5">
        <w:rPr>
          <w:rFonts w:asciiTheme="minorHAnsi" w:hAnsiTheme="minorHAnsi" w:cstheme="minorHAnsi"/>
          <w:sz w:val="20"/>
        </w:rPr>
        <w:t xml:space="preserve"> (ii) j</w:t>
      </w:r>
      <w:r w:rsidR="00CC66B5" w:rsidRPr="00483DAC">
        <w:rPr>
          <w:rFonts w:asciiTheme="minorHAnsi" w:hAnsiTheme="minorHAnsi" w:cstheme="minorHAnsi"/>
          <w:sz w:val="20"/>
        </w:rPr>
        <w:t>oint insurance program with the association, partnership, or other joint business venture included as a named insured.</w:t>
      </w:r>
    </w:p>
    <w:p w14:paraId="1CB5CAF4" w14:textId="0FCBC578" w:rsidR="008B1D57" w:rsidRPr="00483DAC" w:rsidRDefault="00437785" w:rsidP="00846E22">
      <w:pPr>
        <w:numPr>
          <w:ilvl w:val="1"/>
          <w:numId w:val="15"/>
        </w:numPr>
        <w:spacing w:before="120" w:after="120"/>
        <w:rPr>
          <w:rFonts w:asciiTheme="minorHAnsi" w:hAnsiTheme="minorHAnsi" w:cstheme="minorHAnsi"/>
          <w:sz w:val="20"/>
          <w:u w:val="single"/>
        </w:rPr>
      </w:pPr>
      <w:r w:rsidRPr="00483DAC">
        <w:rPr>
          <w:rFonts w:asciiTheme="minorHAnsi" w:hAnsiTheme="minorHAnsi" w:cstheme="minorHAnsi"/>
          <w:b/>
          <w:bCs/>
          <w:sz w:val="20"/>
        </w:rPr>
        <w:t>Consequence of Lapse.</w:t>
      </w:r>
      <w:r w:rsidRPr="00483DAC">
        <w:rPr>
          <w:rFonts w:asciiTheme="minorHAnsi" w:hAnsiTheme="minorHAnsi" w:cstheme="minorHAnsi"/>
          <w:sz w:val="20"/>
        </w:rPr>
        <w:t xml:space="preserve"> If required insurance lapses during the Term, the </w:t>
      </w:r>
      <w:r w:rsidR="00814D2A">
        <w:rPr>
          <w:rFonts w:asciiTheme="minorHAnsi" w:hAnsiTheme="minorHAnsi" w:cstheme="minorHAnsi"/>
          <w:sz w:val="20"/>
        </w:rPr>
        <w:t>Court</w:t>
      </w:r>
      <w:r w:rsidRPr="00483DAC">
        <w:rPr>
          <w:rFonts w:asciiTheme="minorHAnsi" w:hAnsiTheme="minorHAnsi" w:cstheme="minorHAnsi"/>
          <w:sz w:val="20"/>
        </w:rPr>
        <w:t xml:space="preserve"> is not required to process invoices after such lapse until Contractor provide</w:t>
      </w:r>
      <w:r w:rsidR="00654308" w:rsidRPr="00483DAC">
        <w:rPr>
          <w:rFonts w:asciiTheme="minorHAnsi" w:hAnsiTheme="minorHAnsi" w:cstheme="minorHAnsi"/>
          <w:sz w:val="20"/>
        </w:rPr>
        <w:t>s</w:t>
      </w:r>
      <w:r w:rsidRPr="00483DAC">
        <w:rPr>
          <w:rFonts w:asciiTheme="minorHAnsi" w:hAnsiTheme="minorHAnsi" w:cstheme="minorHAnsi"/>
          <w:sz w:val="20"/>
        </w:rPr>
        <w:t xml:space="preserve"> evidence of reinstatement that is effective as of the lapse date.</w:t>
      </w:r>
    </w:p>
    <w:p w14:paraId="0537A55F" w14:textId="27F99828" w:rsidR="007A62B5" w:rsidRPr="005C554B" w:rsidRDefault="007A62B5" w:rsidP="007A62B5">
      <w:pPr>
        <w:numPr>
          <w:ilvl w:val="0"/>
          <w:numId w:val="26"/>
        </w:numPr>
        <w:spacing w:before="120" w:after="120"/>
        <w:rPr>
          <w:rFonts w:asciiTheme="minorHAnsi" w:hAnsiTheme="minorHAnsi" w:cstheme="minorHAnsi"/>
          <w:sz w:val="20"/>
        </w:rPr>
      </w:pPr>
      <w:r w:rsidRPr="005C554B">
        <w:rPr>
          <w:rFonts w:asciiTheme="minorHAnsi" w:hAnsiTheme="minorHAnsi" w:cstheme="minorHAnsi"/>
          <w:b/>
          <w:bCs/>
          <w:sz w:val="20"/>
        </w:rPr>
        <w:t>Indemnity</w:t>
      </w:r>
      <w:r w:rsidR="005C554B" w:rsidRPr="005C554B">
        <w:rPr>
          <w:rFonts w:asciiTheme="minorHAnsi" w:hAnsiTheme="minorHAnsi" w:cstheme="minorHAnsi"/>
          <w:b/>
          <w:bCs/>
          <w:sz w:val="20"/>
        </w:rPr>
        <w:t xml:space="preserve">. </w:t>
      </w:r>
      <w:r w:rsidRPr="005C554B">
        <w:rPr>
          <w:rFonts w:asciiTheme="minorHAnsi" w:hAnsiTheme="minorHAnsi" w:cstheme="minorHAnsi"/>
          <w:sz w:val="20"/>
        </w:rPr>
        <w:t xml:space="preserve">Contractor will defend (with counsel satisfactory to the </w:t>
      </w:r>
      <w:r w:rsidR="00814D2A">
        <w:rPr>
          <w:rFonts w:asciiTheme="minorHAnsi" w:hAnsiTheme="minorHAnsi" w:cstheme="minorHAnsi"/>
          <w:sz w:val="20"/>
        </w:rPr>
        <w:t>Court</w:t>
      </w:r>
      <w:r w:rsidRPr="005C554B">
        <w:rPr>
          <w:rFonts w:asciiTheme="minorHAnsi" w:hAnsiTheme="minorHAnsi" w:cstheme="minorHAnsi"/>
          <w:sz w:val="20"/>
        </w:rPr>
        <w:t xml:space="preserve"> or its designee), indemnify and hold harmless the Judicial Branch Entities and the Judicial Branch Personnel against all claims, losses, and expenses, including attorneys’ fees and costs, that arise out of or in connection with (i) a latent or patent defect in any Goods, (ii) an act or omission of Contractor, its agents, employees, independent contractors, or subcontractors in the performance of this Agreement, (iii) a breach of a representation, warranty, or other provision of this Agreement</w:t>
      </w:r>
      <w:r w:rsidR="00993813">
        <w:rPr>
          <w:rFonts w:asciiTheme="minorHAnsi" w:hAnsiTheme="minorHAnsi" w:cstheme="minorHAnsi"/>
          <w:sz w:val="20"/>
        </w:rPr>
        <w:t>, and (iv) infringement of any trade secret, patent, copyright or other third party intellectual property</w:t>
      </w:r>
      <w:r w:rsidRPr="005C554B">
        <w:rPr>
          <w:rFonts w:asciiTheme="minorHAnsi" w:hAnsiTheme="minorHAnsi" w:cstheme="minorHAnsi"/>
          <w:sz w:val="20"/>
        </w:rPr>
        <w:t xml:space="preserve">.  This indemnity applies regardless of the theory of liability on which a claim is made or a loss occurs.  This indemnity will survive the expiration or termination of this Agreement, and acceptance of any Goods, Services, or Deliverables. </w:t>
      </w:r>
      <w:r w:rsidRPr="005C554B">
        <w:rPr>
          <w:sz w:val="20"/>
        </w:rPr>
        <w:t xml:space="preserve">Contractor shall not make any admission of liability or other statement on behalf of an indemnified party or enter into any settlement or other agreement which would bind an indemnified party, </w:t>
      </w:r>
      <w:r w:rsidRPr="005C554B">
        <w:rPr>
          <w:sz w:val="20"/>
        </w:rPr>
        <w:lastRenderedPageBreak/>
        <w:t xml:space="preserve">without the </w:t>
      </w:r>
      <w:r w:rsidR="00814D2A">
        <w:rPr>
          <w:sz w:val="20"/>
        </w:rPr>
        <w:t>C</w:t>
      </w:r>
      <w:ins w:id="8" w:author="Author">
        <w:r w:rsidR="00814D2A">
          <w:rPr>
            <w:sz w:val="20"/>
          </w:rPr>
          <w:t>ourt</w:t>
        </w:r>
      </w:ins>
      <w:r w:rsidRPr="005C554B">
        <w:rPr>
          <w:sz w:val="20"/>
        </w:rPr>
        <w:t xml:space="preserve">’s prior written consent, which consent shall not be unreasonably withheld; and the </w:t>
      </w:r>
      <w:r w:rsidR="00814D2A">
        <w:rPr>
          <w:sz w:val="20"/>
        </w:rPr>
        <w:t>Court</w:t>
      </w:r>
      <w:r w:rsidRPr="005C554B">
        <w:rPr>
          <w:sz w:val="20"/>
        </w:rPr>
        <w:t xml:space="preserve"> shall have the right, at its option and expense, to participate in the defense and/or settlement of a claim through counsel of its own choosing. Contractor’s duties of indemnification exclude indemnifying a party for that portion of losses and expenses that are finally determined by a reviewing court to have arisen out of the sole negligence or willful misconduct of the indemnified party.</w:t>
      </w:r>
    </w:p>
    <w:p w14:paraId="42CFDFDD" w14:textId="4BB2AF83" w:rsidR="00081C7A" w:rsidRDefault="007E21F5"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Option</w:t>
      </w:r>
      <w:r w:rsidR="00081C7A">
        <w:rPr>
          <w:rFonts w:asciiTheme="minorHAnsi" w:hAnsiTheme="minorHAnsi" w:cstheme="minorHAnsi"/>
          <w:b/>
          <w:bCs/>
          <w:sz w:val="20"/>
        </w:rPr>
        <w:t xml:space="preserve"> Term.  </w:t>
      </w:r>
      <w:r w:rsidR="00BA5A19" w:rsidRPr="00BA5A19">
        <w:rPr>
          <w:rFonts w:asciiTheme="minorHAnsi" w:hAnsiTheme="minorHAnsi" w:cstheme="minorHAnsi"/>
          <w:bCs/>
          <w:sz w:val="20"/>
        </w:rPr>
        <w:t xml:space="preserve">Unless </w:t>
      </w:r>
      <w:r w:rsidR="00BA5A19">
        <w:rPr>
          <w:rFonts w:asciiTheme="minorHAnsi" w:hAnsiTheme="minorHAnsi" w:cstheme="minorHAnsi"/>
          <w:bCs/>
          <w:sz w:val="20"/>
        </w:rPr>
        <w:t>Section 2 of the</w:t>
      </w:r>
      <w:r w:rsidR="00BA5A19" w:rsidRPr="00BA5A19">
        <w:rPr>
          <w:rFonts w:asciiTheme="minorHAnsi" w:hAnsiTheme="minorHAnsi" w:cstheme="minorHAnsi"/>
          <w:bCs/>
          <w:sz w:val="20"/>
        </w:rPr>
        <w:t xml:space="preserve"> Coversheet </w:t>
      </w:r>
      <w:r w:rsidR="00BA5A19">
        <w:rPr>
          <w:rFonts w:asciiTheme="minorHAnsi" w:hAnsiTheme="minorHAnsi" w:cstheme="minorHAnsi"/>
          <w:bCs/>
          <w:sz w:val="20"/>
        </w:rPr>
        <w:t xml:space="preserve">indicates that an </w:t>
      </w:r>
      <w:r w:rsidR="00BA5A19" w:rsidRPr="00BA5A19">
        <w:rPr>
          <w:rFonts w:asciiTheme="minorHAnsi" w:hAnsiTheme="minorHAnsi" w:cstheme="minorHAnsi"/>
          <w:bCs/>
          <w:sz w:val="20"/>
        </w:rPr>
        <w:t xml:space="preserve">Option Term is not applicable, the </w:t>
      </w:r>
      <w:r w:rsidR="00814D2A">
        <w:rPr>
          <w:rFonts w:asciiTheme="minorHAnsi" w:hAnsiTheme="minorHAnsi" w:cstheme="minorHAnsi"/>
          <w:bCs/>
          <w:sz w:val="20"/>
        </w:rPr>
        <w:t>Court</w:t>
      </w:r>
      <w:r w:rsidR="00BA5A19" w:rsidRPr="00BA5A19">
        <w:rPr>
          <w:rFonts w:asciiTheme="minorHAnsi" w:hAnsiTheme="minorHAnsi" w:cstheme="minorHAnsi"/>
          <w:bCs/>
          <w:sz w:val="20"/>
        </w:rPr>
        <w:t xml:space="preserve"> may, at its sole </w:t>
      </w:r>
      <w:r w:rsidR="00081C7A" w:rsidRPr="00081C7A">
        <w:rPr>
          <w:rFonts w:asciiTheme="minorHAnsi" w:hAnsiTheme="minorHAnsi" w:cstheme="minorHAnsi"/>
          <w:bCs/>
          <w:sz w:val="20"/>
        </w:rPr>
        <w:t xml:space="preserve">option, </w:t>
      </w:r>
      <w:r w:rsidR="006F36FB">
        <w:rPr>
          <w:rFonts w:asciiTheme="minorHAnsi" w:hAnsiTheme="minorHAnsi" w:cstheme="minorHAnsi"/>
          <w:bCs/>
          <w:sz w:val="20"/>
        </w:rPr>
        <w:t>extend</w:t>
      </w:r>
      <w:r w:rsidR="00081C7A" w:rsidRPr="00081C7A">
        <w:rPr>
          <w:rFonts w:asciiTheme="minorHAnsi" w:hAnsiTheme="minorHAnsi" w:cstheme="minorHAnsi"/>
          <w:bCs/>
          <w:sz w:val="20"/>
        </w:rPr>
        <w:t xml:space="preserve"> this Agreement for </w:t>
      </w:r>
      <w:r w:rsidR="00081C7A">
        <w:rPr>
          <w:rFonts w:asciiTheme="minorHAnsi" w:hAnsiTheme="minorHAnsi" w:cstheme="minorHAnsi"/>
          <w:bCs/>
          <w:sz w:val="20"/>
        </w:rPr>
        <w:t>a single one-year term</w:t>
      </w:r>
      <w:r w:rsidR="00081C7A" w:rsidRPr="00081C7A">
        <w:rPr>
          <w:rFonts w:asciiTheme="minorHAnsi" w:hAnsiTheme="minorHAnsi" w:cstheme="minorHAnsi"/>
          <w:bCs/>
          <w:sz w:val="20"/>
        </w:rPr>
        <w:t>, a</w:t>
      </w:r>
      <w:r w:rsidR="00081C7A">
        <w:rPr>
          <w:rFonts w:asciiTheme="minorHAnsi" w:hAnsiTheme="minorHAnsi" w:cstheme="minorHAnsi"/>
          <w:bCs/>
          <w:sz w:val="20"/>
        </w:rPr>
        <w:t xml:space="preserve">t the end of which </w:t>
      </w:r>
      <w:r>
        <w:rPr>
          <w:rFonts w:asciiTheme="minorHAnsi" w:hAnsiTheme="minorHAnsi" w:cstheme="minorHAnsi"/>
          <w:bCs/>
          <w:sz w:val="20"/>
        </w:rPr>
        <w:t>Option</w:t>
      </w:r>
      <w:r w:rsidR="00081C7A">
        <w:rPr>
          <w:rFonts w:asciiTheme="minorHAnsi" w:hAnsiTheme="minorHAnsi" w:cstheme="minorHAnsi"/>
          <w:bCs/>
          <w:sz w:val="20"/>
        </w:rPr>
        <w:t xml:space="preserve"> Term</w:t>
      </w:r>
      <w:r w:rsidR="00081C7A" w:rsidRPr="00081C7A">
        <w:rPr>
          <w:rFonts w:asciiTheme="minorHAnsi" w:hAnsiTheme="minorHAnsi" w:cstheme="minorHAnsi"/>
          <w:bCs/>
          <w:sz w:val="20"/>
        </w:rPr>
        <w:t xml:space="preserve"> this Agreement shall </w:t>
      </w:r>
      <w:r w:rsidR="006F36FB">
        <w:rPr>
          <w:rFonts w:asciiTheme="minorHAnsi" w:hAnsiTheme="minorHAnsi" w:cstheme="minorHAnsi"/>
          <w:bCs/>
          <w:sz w:val="20"/>
        </w:rPr>
        <w:t>expire</w:t>
      </w:r>
      <w:r w:rsidR="00081C7A" w:rsidRPr="00081C7A">
        <w:rPr>
          <w:rFonts w:asciiTheme="minorHAnsi" w:hAnsiTheme="minorHAnsi" w:cstheme="minorHAnsi"/>
          <w:bCs/>
          <w:sz w:val="20"/>
        </w:rPr>
        <w:t>.</w:t>
      </w:r>
      <w:r w:rsidR="006F36FB">
        <w:rPr>
          <w:rFonts w:asciiTheme="minorHAnsi" w:hAnsiTheme="minorHAnsi" w:cstheme="minorHAnsi"/>
          <w:bCs/>
          <w:sz w:val="20"/>
        </w:rPr>
        <w:t xml:space="preserve"> In order to exercise this Option Term, the </w:t>
      </w:r>
      <w:r w:rsidR="00814D2A">
        <w:rPr>
          <w:rFonts w:asciiTheme="minorHAnsi" w:hAnsiTheme="minorHAnsi" w:cstheme="minorHAnsi"/>
          <w:bCs/>
          <w:sz w:val="20"/>
        </w:rPr>
        <w:t>Court</w:t>
      </w:r>
      <w:r w:rsidR="006F36FB">
        <w:rPr>
          <w:rFonts w:asciiTheme="minorHAnsi" w:hAnsiTheme="minorHAnsi" w:cstheme="minorHAnsi"/>
          <w:bCs/>
          <w:sz w:val="20"/>
        </w:rPr>
        <w:t xml:space="preserve"> must send</w:t>
      </w:r>
      <w:r w:rsidR="006F36FB" w:rsidRPr="00081C7A">
        <w:rPr>
          <w:rFonts w:asciiTheme="minorHAnsi" w:hAnsiTheme="minorHAnsi" w:cstheme="minorHAnsi"/>
          <w:bCs/>
          <w:sz w:val="20"/>
        </w:rPr>
        <w:t xml:space="preserve"> </w:t>
      </w:r>
      <w:r w:rsidR="001E2002">
        <w:rPr>
          <w:rFonts w:asciiTheme="minorHAnsi" w:hAnsiTheme="minorHAnsi" w:cstheme="minorHAnsi"/>
          <w:bCs/>
          <w:sz w:val="20"/>
        </w:rPr>
        <w:t>N</w:t>
      </w:r>
      <w:r w:rsidR="006F36FB" w:rsidRPr="00081C7A">
        <w:rPr>
          <w:rFonts w:asciiTheme="minorHAnsi" w:hAnsiTheme="minorHAnsi" w:cstheme="minorHAnsi"/>
          <w:bCs/>
          <w:sz w:val="20"/>
        </w:rPr>
        <w:t xml:space="preserve">otice to </w:t>
      </w:r>
      <w:r w:rsidR="00445058">
        <w:rPr>
          <w:rFonts w:asciiTheme="minorHAnsi" w:hAnsiTheme="minorHAnsi" w:cstheme="minorHAnsi"/>
          <w:bCs/>
          <w:sz w:val="20"/>
        </w:rPr>
        <w:t>Contractor</w:t>
      </w:r>
      <w:r w:rsidR="006F36FB" w:rsidRPr="00081C7A">
        <w:rPr>
          <w:rFonts w:asciiTheme="minorHAnsi" w:hAnsiTheme="minorHAnsi" w:cstheme="minorHAnsi"/>
          <w:bCs/>
          <w:sz w:val="20"/>
        </w:rPr>
        <w:t xml:space="preserve"> at least thirty (30) days prior </w:t>
      </w:r>
      <w:r w:rsidR="006F36FB">
        <w:rPr>
          <w:rFonts w:asciiTheme="minorHAnsi" w:hAnsiTheme="minorHAnsi" w:cstheme="minorHAnsi"/>
          <w:bCs/>
          <w:sz w:val="20"/>
        </w:rPr>
        <w:t xml:space="preserve">to the end </w:t>
      </w:r>
      <w:r w:rsidR="008110B5">
        <w:rPr>
          <w:rFonts w:asciiTheme="minorHAnsi" w:hAnsiTheme="minorHAnsi" w:cstheme="minorHAnsi"/>
          <w:bCs/>
          <w:sz w:val="20"/>
        </w:rPr>
        <w:t>of the Initial Term</w:t>
      </w:r>
      <w:r w:rsidR="006F36FB">
        <w:rPr>
          <w:rFonts w:asciiTheme="minorHAnsi" w:hAnsiTheme="minorHAnsi" w:cstheme="minorHAnsi"/>
          <w:bCs/>
          <w:sz w:val="20"/>
        </w:rPr>
        <w:t xml:space="preserve">. </w:t>
      </w:r>
      <w:r w:rsidR="001A627D" w:rsidRPr="001A627D">
        <w:rPr>
          <w:rFonts w:asciiTheme="minorHAnsi" w:hAnsiTheme="minorHAnsi" w:cstheme="minorHAnsi"/>
          <w:bCs/>
          <w:sz w:val="20"/>
        </w:rPr>
        <w:t xml:space="preserve">The exercise of </w:t>
      </w:r>
      <w:r w:rsidR="001A627D">
        <w:rPr>
          <w:rFonts w:asciiTheme="minorHAnsi" w:hAnsiTheme="minorHAnsi" w:cstheme="minorHAnsi"/>
          <w:bCs/>
          <w:sz w:val="20"/>
        </w:rPr>
        <w:t>an</w:t>
      </w:r>
      <w:r w:rsidR="001A627D" w:rsidRPr="001A627D">
        <w:rPr>
          <w:rFonts w:asciiTheme="minorHAnsi" w:hAnsiTheme="minorHAnsi" w:cstheme="minorHAnsi"/>
          <w:bCs/>
          <w:sz w:val="20"/>
        </w:rPr>
        <w:t xml:space="preserve"> </w:t>
      </w:r>
      <w:r w:rsidR="001A627D">
        <w:rPr>
          <w:rFonts w:asciiTheme="minorHAnsi" w:hAnsiTheme="minorHAnsi" w:cstheme="minorHAnsi"/>
          <w:bCs/>
          <w:sz w:val="20"/>
        </w:rPr>
        <w:t>Option Term</w:t>
      </w:r>
      <w:r w:rsidR="001A627D" w:rsidRPr="001A627D">
        <w:rPr>
          <w:rFonts w:asciiTheme="minorHAnsi" w:hAnsiTheme="minorHAnsi" w:cstheme="minorHAnsi"/>
          <w:bCs/>
          <w:sz w:val="20"/>
        </w:rPr>
        <w:t xml:space="preserve"> will be effective without Contractor’s signature. </w:t>
      </w:r>
    </w:p>
    <w:p w14:paraId="3BCBFD86" w14:textId="35DDCA49" w:rsidR="007F3498" w:rsidRDefault="007F3498" w:rsidP="00023CC5">
      <w:pPr>
        <w:numPr>
          <w:ilvl w:val="0"/>
          <w:numId w:val="26"/>
        </w:numPr>
        <w:spacing w:before="120" w:after="120"/>
        <w:rPr>
          <w:rFonts w:asciiTheme="minorHAnsi" w:hAnsiTheme="minorHAnsi" w:cstheme="minorHAnsi"/>
          <w:b/>
          <w:bCs/>
          <w:sz w:val="20"/>
        </w:rPr>
      </w:pPr>
      <w:r w:rsidRPr="007F3498">
        <w:rPr>
          <w:rFonts w:asciiTheme="minorHAnsi" w:hAnsiTheme="minorHAnsi" w:cstheme="minorHAnsi"/>
          <w:b/>
          <w:bCs/>
          <w:sz w:val="20"/>
        </w:rPr>
        <w:t xml:space="preserve">Tax Delinquency.  </w:t>
      </w:r>
      <w:r w:rsidRPr="007F3498">
        <w:rPr>
          <w:rFonts w:asciiTheme="minorHAnsi" w:hAnsiTheme="minorHAnsi" w:cstheme="minorHAnsi"/>
          <w:bCs/>
          <w:sz w:val="20"/>
        </w:rPr>
        <w:t xml:space="preserve">Contractor must provide notice to the </w:t>
      </w:r>
      <w:r w:rsidR="00814D2A">
        <w:rPr>
          <w:rFonts w:asciiTheme="minorHAnsi" w:hAnsiTheme="minorHAnsi" w:cstheme="minorHAnsi"/>
          <w:bCs/>
          <w:sz w:val="20"/>
        </w:rPr>
        <w:t>Court</w:t>
      </w:r>
      <w:r w:rsidRPr="007F3498">
        <w:rPr>
          <w:rFonts w:asciiTheme="minorHAnsi" w:hAnsiTheme="minorHAnsi" w:cstheme="minorHAnsi"/>
          <w:bCs/>
          <w:sz w:val="20"/>
        </w:rPr>
        <w:t xml:space="preserve"> immediately if Contractor has reason to believe it may be placed on either (i) the California Franchise Tax Board’s list of 500 largest state income tax delinquencies, or (ii) the California Board of Equalization’s list of 500 largest delinquent sales and use tax accounts.  The </w:t>
      </w:r>
      <w:r w:rsidR="00814D2A">
        <w:rPr>
          <w:rFonts w:asciiTheme="minorHAnsi" w:hAnsiTheme="minorHAnsi" w:cstheme="minorHAnsi"/>
          <w:bCs/>
          <w:sz w:val="20"/>
        </w:rPr>
        <w:t>Court</w:t>
      </w:r>
      <w:r w:rsidRPr="007F3498">
        <w:rPr>
          <w:rFonts w:asciiTheme="minorHAnsi" w:hAnsiTheme="minorHAnsi" w:cstheme="minorHAnsi"/>
          <w:bCs/>
          <w:sz w:val="20"/>
        </w:rPr>
        <w:t xml:space="preserve"> may terminate this Agreement immediately “for cause” </w:t>
      </w:r>
      <w:r>
        <w:rPr>
          <w:rFonts w:asciiTheme="minorHAnsi" w:hAnsiTheme="minorHAnsi" w:cstheme="minorHAnsi"/>
          <w:bCs/>
          <w:sz w:val="20"/>
        </w:rPr>
        <w:t>pursuant to Section 7.2 below if</w:t>
      </w:r>
      <w:r w:rsidRPr="007F3498">
        <w:rPr>
          <w:rFonts w:asciiTheme="minorHAnsi" w:hAnsiTheme="minorHAnsi" w:cstheme="minorHAnsi"/>
          <w:bCs/>
          <w:sz w:val="20"/>
        </w:rPr>
        <w:t xml:space="preserve"> (i) Contractor fails to provide the notice required above, or (ii) Contractor is included on either list mentioned above.  </w:t>
      </w:r>
    </w:p>
    <w:p w14:paraId="1BC9C829" w14:textId="77777777" w:rsidR="00535786" w:rsidRPr="00EC158B" w:rsidRDefault="00B52602" w:rsidP="00023CC5">
      <w:pPr>
        <w:numPr>
          <w:ilvl w:val="0"/>
          <w:numId w:val="26"/>
        </w:numPr>
        <w:spacing w:before="120" w:after="120"/>
        <w:rPr>
          <w:rFonts w:asciiTheme="minorHAnsi" w:hAnsiTheme="minorHAnsi" w:cstheme="minorHAnsi"/>
          <w:b/>
          <w:bCs/>
          <w:sz w:val="20"/>
        </w:rPr>
      </w:pPr>
      <w:r>
        <w:rPr>
          <w:rFonts w:asciiTheme="minorHAnsi" w:hAnsiTheme="minorHAnsi" w:cstheme="minorHAnsi"/>
          <w:b/>
          <w:bCs/>
          <w:sz w:val="20"/>
        </w:rPr>
        <w:t>Termination</w:t>
      </w:r>
      <w:r w:rsidR="008A0E14" w:rsidRPr="00EC158B">
        <w:rPr>
          <w:rFonts w:asciiTheme="minorHAnsi" w:hAnsiTheme="minorHAnsi" w:cstheme="minorHAnsi"/>
          <w:b/>
          <w:bCs/>
          <w:sz w:val="20"/>
        </w:rPr>
        <w:t xml:space="preserve">  </w:t>
      </w:r>
    </w:p>
    <w:p w14:paraId="27109580" w14:textId="399EDB7E"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Termination for Convenience.  </w:t>
      </w:r>
      <w:r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Pr="00B52602">
        <w:rPr>
          <w:rFonts w:asciiTheme="minorHAnsi" w:hAnsiTheme="minorHAnsi" w:cstheme="minorHAnsi"/>
          <w:bCs/>
          <w:sz w:val="20"/>
        </w:rPr>
        <w:t xml:space="preserve"> may terminate, in whole or in part, this Agreement </w:t>
      </w:r>
      <w:r w:rsidR="00A767EC">
        <w:rPr>
          <w:rFonts w:asciiTheme="minorHAnsi" w:hAnsiTheme="minorHAnsi" w:cstheme="minorHAnsi"/>
          <w:bCs/>
          <w:sz w:val="20"/>
        </w:rPr>
        <w:t xml:space="preserve">for convenience </w:t>
      </w:r>
      <w:r w:rsidRPr="00B52602">
        <w:rPr>
          <w:rFonts w:asciiTheme="minorHAnsi" w:hAnsiTheme="minorHAnsi" w:cstheme="minorHAnsi"/>
          <w:bCs/>
          <w:sz w:val="20"/>
        </w:rPr>
        <w:t xml:space="preserve">upon thirty (30) days prior </w:t>
      </w:r>
      <w:r w:rsidR="001E2002">
        <w:rPr>
          <w:rFonts w:asciiTheme="minorHAnsi" w:hAnsiTheme="minorHAnsi" w:cstheme="minorHAnsi"/>
          <w:bCs/>
          <w:sz w:val="20"/>
        </w:rPr>
        <w:t>Notice. After receipt of such N</w:t>
      </w:r>
      <w:r w:rsidRPr="00B52602">
        <w:rPr>
          <w:rFonts w:asciiTheme="minorHAnsi" w:hAnsiTheme="minorHAnsi" w:cstheme="minorHAnsi"/>
          <w:bCs/>
          <w:sz w:val="20"/>
        </w:rPr>
        <w:t xml:space="preserve">otice, and except as otherwise directed by the </w:t>
      </w:r>
      <w:r w:rsidR="00814D2A">
        <w:rPr>
          <w:rFonts w:asciiTheme="minorHAnsi" w:hAnsiTheme="minorHAnsi" w:cstheme="minorHAnsi"/>
          <w:bCs/>
          <w:sz w:val="20"/>
        </w:rPr>
        <w:t>Court</w:t>
      </w:r>
      <w:r w:rsidRPr="00B52602">
        <w:rPr>
          <w:rFonts w:asciiTheme="minorHAnsi" w:hAnsiTheme="minorHAnsi" w:cstheme="minorHAnsi"/>
          <w:bCs/>
          <w:sz w:val="20"/>
        </w:rPr>
        <w:t xml:space="preserve">, Contractor shall immediately: (a) stop </w:t>
      </w:r>
      <w:r w:rsidR="004C795B">
        <w:rPr>
          <w:rFonts w:asciiTheme="minorHAnsi" w:hAnsiTheme="minorHAnsi" w:cstheme="minorHAnsi"/>
          <w:bCs/>
          <w:sz w:val="20"/>
        </w:rPr>
        <w:t>S</w:t>
      </w:r>
      <w:r w:rsidR="001E2002">
        <w:rPr>
          <w:rFonts w:asciiTheme="minorHAnsi" w:hAnsiTheme="minorHAnsi" w:cstheme="minorHAnsi"/>
          <w:bCs/>
          <w:sz w:val="20"/>
        </w:rPr>
        <w:t>ervices as specified in the N</w:t>
      </w:r>
      <w:r w:rsidRPr="00B52602">
        <w:rPr>
          <w:rFonts w:asciiTheme="minorHAnsi" w:hAnsiTheme="minorHAnsi" w:cstheme="minorHAnsi"/>
          <w:bCs/>
          <w:sz w:val="20"/>
        </w:rPr>
        <w:t xml:space="preserve">otice; </w:t>
      </w:r>
      <w:r w:rsidR="00D17605">
        <w:rPr>
          <w:rFonts w:asciiTheme="minorHAnsi" w:hAnsiTheme="minorHAnsi" w:cstheme="minorHAnsi"/>
          <w:bCs/>
          <w:sz w:val="20"/>
        </w:rPr>
        <w:t xml:space="preserve">and </w:t>
      </w:r>
      <w:r w:rsidRPr="00B52602">
        <w:rPr>
          <w:rFonts w:asciiTheme="minorHAnsi" w:hAnsiTheme="minorHAnsi" w:cstheme="minorHAnsi"/>
          <w:bCs/>
          <w:sz w:val="20"/>
        </w:rPr>
        <w:t xml:space="preserve">(b) </w:t>
      </w:r>
      <w:r w:rsidR="00266469">
        <w:rPr>
          <w:rFonts w:asciiTheme="minorHAnsi" w:hAnsiTheme="minorHAnsi" w:cstheme="minorHAnsi"/>
          <w:bCs/>
          <w:sz w:val="20"/>
        </w:rPr>
        <w:t>stop the delivery or manufacture of Goods as specified in the Notic</w:t>
      </w:r>
      <w:r w:rsidR="00D17605">
        <w:rPr>
          <w:rFonts w:asciiTheme="minorHAnsi" w:hAnsiTheme="minorHAnsi" w:cstheme="minorHAnsi"/>
          <w:bCs/>
          <w:sz w:val="20"/>
        </w:rPr>
        <w:t>e</w:t>
      </w:r>
      <w:r w:rsidRPr="00B52602">
        <w:rPr>
          <w:rFonts w:asciiTheme="minorHAnsi" w:hAnsiTheme="minorHAnsi" w:cstheme="minorHAnsi"/>
          <w:bCs/>
          <w:sz w:val="20"/>
        </w:rPr>
        <w:t>.</w:t>
      </w:r>
    </w:p>
    <w:p w14:paraId="424429B7" w14:textId="13C55282" w:rsidR="0018280E" w:rsidRPr="0018280E" w:rsidRDefault="00B52602"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Termination for </w:t>
      </w:r>
      <w:r w:rsidR="00D17605">
        <w:rPr>
          <w:rFonts w:asciiTheme="minorHAnsi" w:hAnsiTheme="minorHAnsi" w:cstheme="minorHAnsi"/>
          <w:b/>
          <w:bCs/>
          <w:sz w:val="20"/>
        </w:rPr>
        <w:t>Cause</w:t>
      </w:r>
      <w:r>
        <w:rPr>
          <w:rFonts w:asciiTheme="minorHAnsi" w:hAnsiTheme="minorHAnsi" w:cstheme="minorHAnsi"/>
          <w:b/>
          <w:bCs/>
          <w:sz w:val="20"/>
        </w:rPr>
        <w:t xml:space="preserve">.  </w:t>
      </w:r>
      <w:r w:rsidR="00A63087" w:rsidRPr="00A63087">
        <w:rPr>
          <w:rFonts w:asciiTheme="minorHAnsi" w:hAnsiTheme="minorHAnsi" w:cstheme="minorHAnsi"/>
          <w:bCs/>
          <w:sz w:val="20"/>
        </w:rPr>
        <w:t xml:space="preserve">The </w:t>
      </w:r>
      <w:r w:rsidR="00814D2A">
        <w:rPr>
          <w:rFonts w:asciiTheme="minorHAnsi" w:hAnsiTheme="minorHAnsi" w:cstheme="minorHAnsi"/>
          <w:bCs/>
          <w:sz w:val="20"/>
        </w:rPr>
        <w:t>Court</w:t>
      </w:r>
      <w:r w:rsidR="00A63087" w:rsidRPr="00A63087">
        <w:rPr>
          <w:rFonts w:asciiTheme="minorHAnsi" w:hAnsiTheme="minorHAnsi" w:cstheme="minorHAnsi"/>
          <w:bCs/>
          <w:sz w:val="20"/>
        </w:rPr>
        <w:t xml:space="preserve"> may terminate this Agreement, in whole or in part, immediately “for cause” if (i) Contractor fails or is unable to meet or perform any of its duties under this Agreement, and this failure is not cured w</w:t>
      </w:r>
      <w:r w:rsidR="001E2002">
        <w:rPr>
          <w:rFonts w:asciiTheme="minorHAnsi" w:hAnsiTheme="minorHAnsi" w:cstheme="minorHAnsi"/>
          <w:bCs/>
          <w:sz w:val="20"/>
        </w:rPr>
        <w:t>ithin ten (10) days  following N</w:t>
      </w:r>
      <w:r w:rsidR="00A63087" w:rsidRPr="00A63087">
        <w:rPr>
          <w:rFonts w:asciiTheme="minorHAnsi" w:hAnsiTheme="minorHAnsi" w:cstheme="minorHAnsi"/>
          <w:bCs/>
          <w:sz w:val="20"/>
        </w:rPr>
        <w:t>otice of default (or</w:t>
      </w:r>
      <w:r w:rsidR="00D17605">
        <w:rPr>
          <w:rFonts w:asciiTheme="minorHAnsi" w:hAnsiTheme="minorHAnsi" w:cstheme="minorHAnsi"/>
          <w:bCs/>
          <w:sz w:val="20"/>
        </w:rPr>
        <w:t xml:space="preserve"> </w:t>
      </w:r>
      <w:r w:rsidR="00D17605" w:rsidRPr="00D17605">
        <w:rPr>
          <w:rFonts w:asciiTheme="minorHAnsi" w:hAnsiTheme="minorHAnsi" w:cstheme="minorHAnsi"/>
          <w:bCs/>
          <w:sz w:val="20"/>
        </w:rPr>
        <w:t xml:space="preserve">in the opinion of </w:t>
      </w:r>
      <w:r w:rsidR="00D17605">
        <w:rPr>
          <w:rFonts w:asciiTheme="minorHAnsi" w:hAnsiTheme="minorHAnsi" w:cstheme="minorHAnsi"/>
          <w:bCs/>
          <w:sz w:val="20"/>
        </w:rPr>
        <w:t xml:space="preserve">the </w:t>
      </w:r>
      <w:r w:rsidR="00814D2A">
        <w:rPr>
          <w:rFonts w:asciiTheme="minorHAnsi" w:hAnsiTheme="minorHAnsi" w:cstheme="minorHAnsi"/>
          <w:bCs/>
          <w:sz w:val="20"/>
        </w:rPr>
        <w:t>Court</w:t>
      </w:r>
      <w:r w:rsidR="00D17605">
        <w:rPr>
          <w:rFonts w:asciiTheme="minorHAnsi" w:hAnsiTheme="minorHAnsi" w:cstheme="minorHAnsi"/>
          <w:bCs/>
          <w:sz w:val="20"/>
        </w:rPr>
        <w:t>,</w:t>
      </w:r>
      <w:r w:rsidR="00A63087" w:rsidRPr="00A63087">
        <w:rPr>
          <w:rFonts w:asciiTheme="minorHAnsi" w:hAnsiTheme="minorHAnsi" w:cstheme="minorHAnsi"/>
          <w:bCs/>
          <w:sz w:val="20"/>
        </w:rPr>
        <w:t xml:space="preserve"> is not capable of being cured within this cure period); (ii) Contractor or Contractor’s creditors file a petition as to Contractor’s bankruptcy or insolvency, or Contractor is declared bankrupt, becomes insolvent, makes an assignment for the benefit of creditors, goes into liquidation or receivership, or otherwise loses legal control of its business; or (iii) Contractor makes or has made under this Agreement any representation</w:t>
      </w:r>
      <w:r w:rsidR="00D17605">
        <w:rPr>
          <w:rFonts w:asciiTheme="minorHAnsi" w:hAnsiTheme="minorHAnsi" w:cstheme="minorHAnsi"/>
          <w:bCs/>
          <w:sz w:val="20"/>
        </w:rPr>
        <w:t xml:space="preserve">, </w:t>
      </w:r>
      <w:r w:rsidR="00A63087" w:rsidRPr="00A63087">
        <w:rPr>
          <w:rFonts w:asciiTheme="minorHAnsi" w:hAnsiTheme="minorHAnsi" w:cstheme="minorHAnsi"/>
          <w:bCs/>
          <w:sz w:val="20"/>
        </w:rPr>
        <w:t>warranty</w:t>
      </w:r>
      <w:r w:rsidR="00D17605">
        <w:rPr>
          <w:rFonts w:asciiTheme="minorHAnsi" w:hAnsiTheme="minorHAnsi" w:cstheme="minorHAnsi"/>
          <w:bCs/>
          <w:sz w:val="20"/>
        </w:rPr>
        <w:t>, or certification</w:t>
      </w:r>
      <w:r w:rsidR="00A63087" w:rsidRPr="00A63087">
        <w:rPr>
          <w:rFonts w:asciiTheme="minorHAnsi" w:hAnsiTheme="minorHAnsi" w:cstheme="minorHAnsi"/>
          <w:bCs/>
          <w:sz w:val="20"/>
        </w:rPr>
        <w:t xml:space="preserve"> that is or was incorrect, inaccurate, or misleading</w:t>
      </w:r>
      <w:r w:rsidR="00A63087">
        <w:rPr>
          <w:rFonts w:asciiTheme="minorHAnsi" w:hAnsiTheme="minorHAnsi" w:cstheme="minorHAnsi"/>
          <w:bCs/>
          <w:sz w:val="20"/>
        </w:rPr>
        <w:t>.</w:t>
      </w:r>
    </w:p>
    <w:p w14:paraId="4C011FA1" w14:textId="77777777" w:rsidR="00A63087" w:rsidRPr="00A63087" w:rsidRDefault="0018280E" w:rsidP="00023CC5">
      <w:pPr>
        <w:pStyle w:val="ListParagraph"/>
        <w:numPr>
          <w:ilvl w:val="1"/>
          <w:numId w:val="26"/>
        </w:numPr>
        <w:spacing w:before="120" w:after="120"/>
        <w:rPr>
          <w:rFonts w:asciiTheme="minorHAnsi" w:hAnsiTheme="minorHAnsi" w:cstheme="minorHAnsi"/>
          <w:b/>
          <w:bCs/>
          <w:sz w:val="20"/>
        </w:rPr>
      </w:pPr>
      <w:r w:rsidRPr="0018280E">
        <w:rPr>
          <w:rFonts w:asciiTheme="minorHAnsi" w:hAnsiTheme="minorHAnsi" w:cstheme="minorHAnsi"/>
          <w:b/>
          <w:bCs/>
          <w:sz w:val="20"/>
        </w:rPr>
        <w:t>Termination upon Death.</w:t>
      </w:r>
      <w:r>
        <w:rPr>
          <w:rFonts w:asciiTheme="minorHAnsi" w:hAnsiTheme="minorHAnsi" w:cstheme="minorHAnsi"/>
          <w:bCs/>
          <w:sz w:val="20"/>
        </w:rPr>
        <w:t xml:space="preserve">  T</w:t>
      </w:r>
      <w:r w:rsidRPr="0018280E">
        <w:rPr>
          <w:rFonts w:asciiTheme="minorHAnsi" w:hAnsiTheme="minorHAnsi" w:cstheme="minorHAnsi"/>
          <w:bCs/>
          <w:sz w:val="20"/>
        </w:rPr>
        <w:t>his entire Agreement will terminate immediately without further action of the parties upon the death</w:t>
      </w:r>
      <w:r w:rsidR="00D17605">
        <w:rPr>
          <w:rFonts w:asciiTheme="minorHAnsi" w:hAnsiTheme="minorHAnsi" w:cstheme="minorHAnsi"/>
          <w:bCs/>
          <w:sz w:val="20"/>
        </w:rPr>
        <w:t xml:space="preserve"> </w:t>
      </w:r>
      <w:r w:rsidRPr="0018280E">
        <w:rPr>
          <w:rFonts w:asciiTheme="minorHAnsi" w:hAnsiTheme="minorHAnsi" w:cstheme="minorHAnsi"/>
          <w:bCs/>
          <w:sz w:val="20"/>
        </w:rPr>
        <w:t>of a natural person who is a party to this Agreement</w:t>
      </w:r>
      <w:r w:rsidR="00D17605">
        <w:rPr>
          <w:rFonts w:asciiTheme="minorHAnsi" w:hAnsiTheme="minorHAnsi" w:cstheme="minorHAnsi"/>
          <w:bCs/>
          <w:sz w:val="20"/>
        </w:rPr>
        <w:t>,</w:t>
      </w:r>
      <w:r w:rsidRPr="0018280E">
        <w:rPr>
          <w:rFonts w:asciiTheme="minorHAnsi" w:hAnsiTheme="minorHAnsi" w:cstheme="minorHAnsi"/>
          <w:bCs/>
          <w:sz w:val="20"/>
        </w:rPr>
        <w:t xml:space="preserve"> or a general partner of a partnership that is a party to this Agreement</w:t>
      </w:r>
      <w:r>
        <w:rPr>
          <w:rFonts w:asciiTheme="minorHAnsi" w:hAnsiTheme="minorHAnsi" w:cstheme="minorHAnsi"/>
          <w:bCs/>
          <w:sz w:val="20"/>
        </w:rPr>
        <w:t>.</w:t>
      </w:r>
    </w:p>
    <w:p w14:paraId="62274EA2" w14:textId="192D3D92" w:rsidR="00B52602" w:rsidRPr="000B53FC" w:rsidRDefault="000D49F9" w:rsidP="00023CC5">
      <w:pPr>
        <w:pStyle w:val="ListParagraph"/>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Termination for Changes in Budget or Law</w:t>
      </w:r>
      <w:r w:rsidR="00A63087" w:rsidRPr="00A63087">
        <w:rPr>
          <w:rFonts w:asciiTheme="minorHAnsi" w:hAnsiTheme="minorHAnsi" w:cstheme="minorHAnsi"/>
          <w:b/>
          <w:bCs/>
          <w:sz w:val="20"/>
        </w:rPr>
        <w:t>.</w:t>
      </w:r>
      <w:r w:rsidR="00A63087">
        <w:rPr>
          <w:rFonts w:asciiTheme="minorHAnsi" w:hAnsiTheme="minorHAnsi" w:cstheme="minorHAnsi"/>
          <w:bCs/>
          <w:sz w:val="20"/>
        </w:rPr>
        <w:t xml:space="preserve">  </w:t>
      </w:r>
      <w:r w:rsidR="000B53FC" w:rsidRPr="000B53FC">
        <w:rPr>
          <w:rFonts w:asciiTheme="minorHAnsi" w:hAnsiTheme="minorHAnsi" w:cstheme="minorHAnsi"/>
          <w:bCs/>
          <w:sz w:val="20"/>
        </w:rPr>
        <w:t xml:space="preserve">The </w:t>
      </w:r>
      <w:r w:rsidR="00814D2A">
        <w:rPr>
          <w:rFonts w:asciiTheme="minorHAnsi" w:hAnsiTheme="minorHAnsi" w:cstheme="minorHAnsi"/>
          <w:bCs/>
          <w:sz w:val="20"/>
        </w:rPr>
        <w:t>Court</w:t>
      </w:r>
      <w:r w:rsidR="000B53FC">
        <w:rPr>
          <w:rFonts w:asciiTheme="minorHAnsi" w:hAnsiTheme="minorHAnsi" w:cstheme="minorHAnsi"/>
          <w:bCs/>
          <w:sz w:val="20"/>
        </w:rPr>
        <w:t>’s</w:t>
      </w:r>
      <w:r w:rsidR="000B53FC" w:rsidRPr="000B53FC">
        <w:rPr>
          <w:rFonts w:asciiTheme="minorHAnsi" w:hAnsiTheme="minorHAnsi" w:cstheme="minorHAnsi"/>
          <w:bCs/>
          <w:sz w:val="20"/>
        </w:rPr>
        <w:t xml:space="preserve"> payment obligations under this Agreement are subject to annual appropriation and the availability of funds. Expected or actual funding may be withdrawn, reduced, or limited prior to the expiration or other termination of this Agreement. Funding beyond the current appropriation year is conditioned upon appropriation of sufficient funds to support the activities described in this Agreement. </w:t>
      </w:r>
      <w:r w:rsidR="00B52602" w:rsidRPr="00B52602">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may terminate this Agreement or limit Contractor’s Services (and </w:t>
      </w:r>
      <w:r w:rsidR="00537F13">
        <w:rPr>
          <w:rFonts w:asciiTheme="minorHAnsi" w:hAnsiTheme="minorHAnsi" w:cstheme="minorHAnsi"/>
          <w:bCs/>
          <w:sz w:val="20"/>
        </w:rPr>
        <w:t>reduce proportionately</w:t>
      </w:r>
      <w:r w:rsidR="00B52602" w:rsidRPr="00B52602">
        <w:rPr>
          <w:rFonts w:asciiTheme="minorHAnsi" w:hAnsiTheme="minorHAnsi" w:cstheme="minorHAnsi"/>
          <w:bCs/>
          <w:sz w:val="20"/>
        </w:rPr>
        <w:t xml:space="preserve"> Contractor’s fees) upon </w:t>
      </w:r>
      <w:r w:rsidR="001E2002">
        <w:rPr>
          <w:rFonts w:asciiTheme="minorHAnsi" w:hAnsiTheme="minorHAnsi" w:cstheme="minorHAnsi"/>
          <w:bCs/>
          <w:sz w:val="20"/>
        </w:rPr>
        <w:t>N</w:t>
      </w:r>
      <w:r w:rsidR="00B52602" w:rsidRPr="00B52602">
        <w:rPr>
          <w:rFonts w:asciiTheme="minorHAnsi" w:hAnsiTheme="minorHAnsi" w:cstheme="minorHAnsi"/>
          <w:bCs/>
          <w:sz w:val="20"/>
        </w:rPr>
        <w:t xml:space="preserve">otice to Contractor without prejudice to any right or remedy of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if: (i) expected or actual funding to compensate </w:t>
      </w:r>
      <w:r w:rsidR="00445058">
        <w:rPr>
          <w:rFonts w:asciiTheme="minorHAnsi" w:hAnsiTheme="minorHAnsi" w:cstheme="minorHAnsi"/>
          <w:bCs/>
          <w:sz w:val="20"/>
        </w:rPr>
        <w:t>Contractor</w:t>
      </w:r>
      <w:r w:rsidR="00B52602" w:rsidRPr="00B52602">
        <w:rPr>
          <w:rFonts w:asciiTheme="minorHAnsi" w:hAnsiTheme="minorHAnsi" w:cstheme="minorHAnsi"/>
          <w:bCs/>
          <w:sz w:val="20"/>
        </w:rPr>
        <w:t xml:space="preserve"> is withdrawn, reduced or limited; or (ii)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determines that Contractor’s performance under this Agreement has becom</w:t>
      </w:r>
      <w:r w:rsidR="00A11950">
        <w:rPr>
          <w:rFonts w:asciiTheme="minorHAnsi" w:hAnsiTheme="minorHAnsi" w:cstheme="minorHAnsi"/>
          <w:bCs/>
          <w:sz w:val="20"/>
        </w:rPr>
        <w:t>e infeasible due to changes in applicable l</w:t>
      </w:r>
      <w:r w:rsidR="00B52602" w:rsidRPr="00B52602">
        <w:rPr>
          <w:rFonts w:asciiTheme="minorHAnsi" w:hAnsiTheme="minorHAnsi" w:cstheme="minorHAnsi"/>
          <w:bCs/>
          <w:sz w:val="20"/>
        </w:rPr>
        <w:t>aws.</w:t>
      </w:r>
    </w:p>
    <w:p w14:paraId="19009351" w14:textId="779FC528" w:rsidR="00B52602"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Righ</w:t>
      </w:r>
      <w:r>
        <w:rPr>
          <w:rFonts w:asciiTheme="minorHAnsi" w:hAnsiTheme="minorHAnsi" w:cstheme="minorHAnsi"/>
          <w:b/>
          <w:bCs/>
          <w:sz w:val="20"/>
        </w:rPr>
        <w:t xml:space="preserve">ts and Remedies of the </w:t>
      </w:r>
      <w:r w:rsidR="00814D2A">
        <w:rPr>
          <w:rFonts w:asciiTheme="minorHAnsi" w:hAnsiTheme="minorHAnsi" w:cstheme="minorHAnsi"/>
          <w:b/>
          <w:bCs/>
          <w:sz w:val="20"/>
        </w:rPr>
        <w:t>Court</w:t>
      </w:r>
      <w:r>
        <w:rPr>
          <w:rFonts w:asciiTheme="minorHAnsi" w:hAnsiTheme="minorHAnsi" w:cstheme="minorHAnsi"/>
          <w:b/>
          <w:bCs/>
          <w:sz w:val="20"/>
        </w:rPr>
        <w:t xml:space="preserve">.    </w:t>
      </w:r>
    </w:p>
    <w:p w14:paraId="46204492" w14:textId="2C8F03DD" w:rsidR="00B52602" w:rsidRPr="00EC158B" w:rsidRDefault="00A31134"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A31134">
        <w:rPr>
          <w:rFonts w:asciiTheme="minorHAnsi" w:hAnsiTheme="minorHAnsi" w:cstheme="minorHAnsi"/>
          <w:bCs/>
          <w:i/>
          <w:sz w:val="20"/>
        </w:rPr>
        <w:t xml:space="preserve">Nonexclusive Remedies.  </w:t>
      </w:r>
      <w:r w:rsidR="00B52602" w:rsidRPr="00B52602">
        <w:rPr>
          <w:rFonts w:asciiTheme="minorHAnsi" w:hAnsiTheme="minorHAnsi" w:cstheme="minorHAnsi"/>
          <w:bCs/>
          <w:sz w:val="20"/>
        </w:rPr>
        <w:t xml:space="preserve">All remedies provided in this Agreement may be exercised individually or in combination with any other available remedy. Contractor shall notify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 xml:space="preserve">immediately if Contractor is in </w:t>
      </w:r>
      <w:r w:rsidR="00736AA3">
        <w:rPr>
          <w:rFonts w:asciiTheme="minorHAnsi" w:hAnsiTheme="minorHAnsi" w:cstheme="minorHAnsi"/>
          <w:bCs/>
          <w:sz w:val="20"/>
        </w:rPr>
        <w:t>default, or if a third p</w:t>
      </w:r>
      <w:r w:rsidR="00B52602" w:rsidRPr="00B52602">
        <w:rPr>
          <w:rFonts w:asciiTheme="minorHAnsi" w:hAnsiTheme="minorHAnsi" w:cstheme="minorHAnsi"/>
          <w:bCs/>
          <w:sz w:val="20"/>
        </w:rPr>
        <w:t>arty claim or dispute is brought or threatened that alleges</w:t>
      </w:r>
      <w:r w:rsidR="00736AA3">
        <w:rPr>
          <w:rFonts w:asciiTheme="minorHAnsi" w:hAnsiTheme="minorHAnsi" w:cstheme="minorHAnsi"/>
          <w:bCs/>
          <w:sz w:val="20"/>
        </w:rPr>
        <w:t xml:space="preserve"> facts that would constitute a d</w:t>
      </w:r>
      <w:r w:rsidR="00B52602" w:rsidRPr="00B52602">
        <w:rPr>
          <w:rFonts w:asciiTheme="minorHAnsi" w:hAnsiTheme="minorHAnsi" w:cstheme="minorHAnsi"/>
          <w:bCs/>
          <w:sz w:val="20"/>
        </w:rPr>
        <w:t>efault under this Agreement. If Contrac</w:t>
      </w:r>
      <w:r w:rsidR="00736AA3">
        <w:rPr>
          <w:rFonts w:asciiTheme="minorHAnsi" w:hAnsiTheme="minorHAnsi" w:cstheme="minorHAnsi"/>
          <w:bCs/>
          <w:sz w:val="20"/>
        </w:rPr>
        <w:t>tor is in d</w:t>
      </w:r>
      <w:r w:rsidR="00B52602" w:rsidRPr="00B52602">
        <w:rPr>
          <w:rFonts w:asciiTheme="minorHAnsi" w:hAnsiTheme="minorHAnsi" w:cstheme="minorHAnsi"/>
          <w:bCs/>
          <w:sz w:val="20"/>
        </w:rPr>
        <w:t xml:space="preserve">efault, the </w:t>
      </w:r>
      <w:r w:rsidR="00814D2A">
        <w:rPr>
          <w:rFonts w:asciiTheme="minorHAnsi" w:hAnsiTheme="minorHAnsi" w:cstheme="minorHAnsi"/>
          <w:bCs/>
          <w:sz w:val="20"/>
        </w:rPr>
        <w:t>Court</w:t>
      </w:r>
      <w:r w:rsidR="00736AA3" w:rsidRPr="00B52602">
        <w:rPr>
          <w:rFonts w:asciiTheme="minorHAnsi" w:hAnsiTheme="minorHAnsi" w:cstheme="minorHAnsi"/>
          <w:bCs/>
          <w:sz w:val="20"/>
        </w:rPr>
        <w:t xml:space="preserve"> </w:t>
      </w:r>
      <w:r w:rsidR="00B52602" w:rsidRPr="00B52602">
        <w:rPr>
          <w:rFonts w:asciiTheme="minorHAnsi" w:hAnsiTheme="minorHAnsi" w:cstheme="minorHAnsi"/>
          <w:bCs/>
          <w:sz w:val="20"/>
        </w:rPr>
        <w:t>may do any of the following: (i) withhold all or any portion of a payment otherwise due to Contractor, and exercise any other rights of setoff as may be provided in this Agreement or any other agreement between a Judicial Branch Entity and Contractor; (ii) require Contractor to enter into nonbinding mediat</w:t>
      </w:r>
      <w:r w:rsidR="001E2002">
        <w:rPr>
          <w:rFonts w:asciiTheme="minorHAnsi" w:hAnsiTheme="minorHAnsi" w:cstheme="minorHAnsi"/>
          <w:bCs/>
          <w:sz w:val="20"/>
        </w:rPr>
        <w:t>ion; (iii) exercise, following N</w:t>
      </w:r>
      <w:r w:rsidR="00B52602" w:rsidRPr="00B52602">
        <w:rPr>
          <w:rFonts w:asciiTheme="minorHAnsi" w:hAnsiTheme="minorHAnsi" w:cstheme="minorHAnsi"/>
          <w:bCs/>
          <w:sz w:val="20"/>
        </w:rPr>
        <w:t xml:space="preserve">otice, the </w:t>
      </w:r>
      <w:r w:rsidR="00814D2A">
        <w:rPr>
          <w:rFonts w:asciiTheme="minorHAnsi" w:hAnsiTheme="minorHAnsi" w:cstheme="minorHAnsi"/>
          <w:bCs/>
          <w:sz w:val="20"/>
        </w:rPr>
        <w:t>Court</w:t>
      </w:r>
      <w:r w:rsidR="00B52602" w:rsidRPr="00B52602">
        <w:rPr>
          <w:rFonts w:asciiTheme="minorHAnsi" w:hAnsiTheme="minorHAnsi" w:cstheme="minorHAnsi"/>
          <w:bCs/>
          <w:sz w:val="20"/>
        </w:rPr>
        <w:t>’s right of early termination of this Agreement as provided herein; and (iv) seek any other remedy available at law or in equity.</w:t>
      </w:r>
    </w:p>
    <w:p w14:paraId="5EF36D14" w14:textId="64E3B69E" w:rsidR="00B52602" w:rsidRDefault="00B52602"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EC158B">
        <w:rPr>
          <w:rFonts w:asciiTheme="minorHAnsi" w:hAnsiTheme="minorHAnsi" w:cstheme="minorHAnsi"/>
          <w:bCs/>
          <w:sz w:val="20"/>
        </w:rPr>
        <w:lastRenderedPageBreak/>
        <w:t xml:space="preserve"> </w:t>
      </w:r>
      <w:r w:rsidR="00B2054F" w:rsidRPr="00B2054F">
        <w:rPr>
          <w:rFonts w:asciiTheme="minorHAnsi" w:hAnsiTheme="minorHAnsi" w:cstheme="minorHAnsi"/>
          <w:bCs/>
          <w:i/>
          <w:sz w:val="20"/>
        </w:rPr>
        <w:t xml:space="preserve">Replacement. </w:t>
      </w:r>
      <w:r w:rsidR="00B2054F">
        <w:rPr>
          <w:rFonts w:asciiTheme="minorHAnsi" w:hAnsiTheme="minorHAnsi" w:cstheme="minorHAnsi"/>
          <w:bCs/>
          <w:sz w:val="20"/>
        </w:rPr>
        <w:t xml:space="preserve"> </w:t>
      </w:r>
      <w:r w:rsidRPr="00B52602">
        <w:rPr>
          <w:rFonts w:asciiTheme="minorHAnsi" w:hAnsiTheme="minorHAnsi" w:cstheme="minorHAnsi"/>
          <w:bCs/>
          <w:sz w:val="20"/>
        </w:rPr>
        <w:t xml:space="preserve">If the </w:t>
      </w:r>
      <w:r w:rsidR="00814D2A">
        <w:rPr>
          <w:rFonts w:asciiTheme="minorHAnsi" w:hAnsiTheme="minorHAnsi" w:cstheme="minorHAnsi"/>
          <w:bCs/>
          <w:sz w:val="20"/>
        </w:rPr>
        <w:t>Court</w:t>
      </w:r>
      <w:r w:rsidRPr="00B52602">
        <w:rPr>
          <w:rFonts w:asciiTheme="minorHAnsi" w:hAnsiTheme="minorHAnsi" w:cstheme="minorHAnsi"/>
          <w:bCs/>
          <w:sz w:val="20"/>
        </w:rPr>
        <w:t xml:space="preserve"> terminates this Agreement in whole or in part for cause,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may acquire from third parties, under the terms and in the manner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 xml:space="preserve">considers appropriate, goods or services equivalent to those terminated, and Contractor shall be liable to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Pr="00B52602">
        <w:rPr>
          <w:rFonts w:asciiTheme="minorHAnsi" w:hAnsiTheme="minorHAnsi" w:cstheme="minorHAnsi"/>
          <w:bCs/>
          <w:sz w:val="20"/>
        </w:rPr>
        <w:t>for any excess cos</w:t>
      </w:r>
      <w:r w:rsidR="008648B6">
        <w:rPr>
          <w:rFonts w:asciiTheme="minorHAnsi" w:hAnsiTheme="minorHAnsi" w:cstheme="minorHAnsi"/>
          <w:bCs/>
          <w:sz w:val="20"/>
        </w:rPr>
        <w:t>ts for those goods or services.</w:t>
      </w:r>
      <w:r w:rsidRPr="00B52602">
        <w:rPr>
          <w:rFonts w:asciiTheme="minorHAnsi" w:hAnsiTheme="minorHAnsi" w:cstheme="minorHAnsi"/>
          <w:bCs/>
          <w:sz w:val="20"/>
        </w:rPr>
        <w:t xml:space="preserve"> Notwithstanding any other provision of this Agreement, in no event shall the excess cost to the </w:t>
      </w:r>
      <w:r w:rsidR="00814D2A">
        <w:rPr>
          <w:rFonts w:asciiTheme="minorHAnsi" w:hAnsiTheme="minorHAnsi" w:cstheme="minorHAnsi"/>
          <w:bCs/>
          <w:sz w:val="20"/>
        </w:rPr>
        <w:t>Court</w:t>
      </w:r>
      <w:r w:rsidRPr="00B52602">
        <w:rPr>
          <w:rFonts w:asciiTheme="minorHAnsi" w:hAnsiTheme="minorHAnsi" w:cstheme="minorHAnsi"/>
          <w:bCs/>
          <w:sz w:val="20"/>
        </w:rPr>
        <w:t xml:space="preserve"> for such goods and services be excluded under this Agreement as indirect, incidental, special, exemplary, punitive or consequential damages of the </w:t>
      </w:r>
      <w:r w:rsidR="00814D2A">
        <w:rPr>
          <w:rFonts w:asciiTheme="minorHAnsi" w:hAnsiTheme="minorHAnsi" w:cstheme="minorHAnsi"/>
          <w:bCs/>
          <w:sz w:val="20"/>
        </w:rPr>
        <w:t>Court</w:t>
      </w:r>
      <w:r w:rsidR="008648B6">
        <w:rPr>
          <w:rFonts w:asciiTheme="minorHAnsi" w:hAnsiTheme="minorHAnsi" w:cstheme="minorHAnsi"/>
          <w:bCs/>
          <w:sz w:val="20"/>
        </w:rPr>
        <w:t xml:space="preserve">. </w:t>
      </w:r>
      <w:r w:rsidRPr="00B52602">
        <w:rPr>
          <w:rFonts w:asciiTheme="minorHAnsi" w:hAnsiTheme="minorHAnsi" w:cstheme="minorHAnsi"/>
          <w:bCs/>
          <w:sz w:val="20"/>
        </w:rPr>
        <w:t xml:space="preserve">Contractor shall continue </w:t>
      </w:r>
      <w:r w:rsidR="008648B6">
        <w:rPr>
          <w:rFonts w:asciiTheme="minorHAnsi" w:hAnsiTheme="minorHAnsi" w:cstheme="minorHAnsi"/>
          <w:bCs/>
          <w:sz w:val="20"/>
        </w:rPr>
        <w:t>any</w:t>
      </w:r>
      <w:r w:rsidRPr="00B52602">
        <w:rPr>
          <w:rFonts w:asciiTheme="minorHAnsi" w:hAnsiTheme="minorHAnsi" w:cstheme="minorHAnsi"/>
          <w:bCs/>
          <w:sz w:val="20"/>
        </w:rPr>
        <w:t xml:space="preserve"> Services not terminated hereunder.</w:t>
      </w:r>
      <w:r w:rsidR="008648B6">
        <w:rPr>
          <w:rFonts w:asciiTheme="minorHAnsi" w:hAnsiTheme="minorHAnsi" w:cstheme="minorHAnsi"/>
          <w:bCs/>
          <w:sz w:val="20"/>
        </w:rPr>
        <w:t xml:space="preserve"> </w:t>
      </w:r>
    </w:p>
    <w:p w14:paraId="3BAC8284" w14:textId="229C1652" w:rsidR="00B52602" w:rsidRPr="0018280E" w:rsidRDefault="00B2054F" w:rsidP="00023CC5">
      <w:pPr>
        <w:pStyle w:val="BodyText"/>
        <w:numPr>
          <w:ilvl w:val="2"/>
          <w:numId w:val="26"/>
        </w:numPr>
        <w:tabs>
          <w:tab w:val="clear" w:pos="360"/>
        </w:tabs>
        <w:spacing w:before="120" w:after="120" w:line="240" w:lineRule="auto"/>
        <w:rPr>
          <w:rFonts w:asciiTheme="minorHAnsi" w:hAnsiTheme="minorHAnsi" w:cstheme="minorHAnsi"/>
          <w:bCs/>
          <w:sz w:val="20"/>
        </w:rPr>
      </w:pPr>
      <w:r w:rsidRPr="00B2054F">
        <w:rPr>
          <w:rFonts w:asciiTheme="minorHAnsi" w:hAnsiTheme="minorHAnsi" w:cstheme="minorHAnsi"/>
          <w:bCs/>
          <w:i/>
          <w:sz w:val="20"/>
        </w:rPr>
        <w:t xml:space="preserve">Delivery of Materials.  </w:t>
      </w:r>
      <w:r w:rsidR="00B52602" w:rsidRPr="00B52602">
        <w:rPr>
          <w:rFonts w:asciiTheme="minorHAnsi" w:hAnsiTheme="minorHAnsi" w:cstheme="minorHAnsi"/>
          <w:bCs/>
          <w:sz w:val="20"/>
        </w:rPr>
        <w:t xml:space="preserve">In the event of any expiration or termination of this Agreement, Contractor shall promptly provide the </w:t>
      </w:r>
      <w:r w:rsidR="00814D2A">
        <w:rPr>
          <w:rFonts w:asciiTheme="minorHAnsi" w:hAnsiTheme="minorHAnsi" w:cstheme="minorHAnsi"/>
          <w:bCs/>
          <w:sz w:val="20"/>
        </w:rPr>
        <w:t>Court</w:t>
      </w:r>
      <w:r w:rsidR="008648B6" w:rsidRPr="00B52602">
        <w:rPr>
          <w:rFonts w:asciiTheme="minorHAnsi" w:hAnsiTheme="minorHAnsi" w:cstheme="minorHAnsi"/>
          <w:bCs/>
          <w:sz w:val="20"/>
        </w:rPr>
        <w:t xml:space="preserve"> </w:t>
      </w:r>
      <w:r w:rsidR="00B52602" w:rsidRPr="00B52602">
        <w:rPr>
          <w:rFonts w:asciiTheme="minorHAnsi" w:hAnsiTheme="minorHAnsi" w:cstheme="minorHAnsi"/>
          <w:bCs/>
          <w:sz w:val="20"/>
        </w:rPr>
        <w:t>with all originals and copies of the Deliverables</w:t>
      </w:r>
      <w:r w:rsidR="008648B6">
        <w:rPr>
          <w:rFonts w:asciiTheme="minorHAnsi" w:hAnsiTheme="minorHAnsi" w:cstheme="minorHAnsi"/>
          <w:bCs/>
          <w:sz w:val="20"/>
        </w:rPr>
        <w:t xml:space="preserve">, including </w:t>
      </w:r>
      <w:r w:rsidR="00B52602" w:rsidRPr="00B52602">
        <w:rPr>
          <w:rFonts w:asciiTheme="minorHAnsi" w:hAnsiTheme="minorHAnsi" w:cstheme="minorHAnsi"/>
          <w:bCs/>
          <w:sz w:val="20"/>
        </w:rPr>
        <w:t>any p</w:t>
      </w:r>
      <w:r w:rsidR="00993813">
        <w:rPr>
          <w:rFonts w:asciiTheme="minorHAnsi" w:hAnsiTheme="minorHAnsi" w:cstheme="minorHAnsi"/>
          <w:bCs/>
          <w:sz w:val="20"/>
        </w:rPr>
        <w:t>artially-completed Deliverables-</w:t>
      </w:r>
      <w:r w:rsidR="00B52602" w:rsidRPr="00B52602">
        <w:rPr>
          <w:rFonts w:asciiTheme="minorHAnsi" w:hAnsiTheme="minorHAnsi" w:cstheme="minorHAnsi"/>
          <w:bCs/>
          <w:sz w:val="20"/>
        </w:rPr>
        <w:t>rel</w:t>
      </w:r>
      <w:r w:rsidR="00EC0B9F">
        <w:rPr>
          <w:rFonts w:asciiTheme="minorHAnsi" w:hAnsiTheme="minorHAnsi" w:cstheme="minorHAnsi"/>
          <w:bCs/>
          <w:sz w:val="20"/>
        </w:rPr>
        <w:t>ated work product or materials</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and any </w:t>
      </w:r>
      <w:r w:rsidR="00814D2A">
        <w:rPr>
          <w:rFonts w:asciiTheme="minorHAnsi" w:hAnsiTheme="minorHAnsi" w:cstheme="minorHAnsi"/>
          <w:bCs/>
          <w:sz w:val="20"/>
        </w:rPr>
        <w:t>Court</w:t>
      </w:r>
      <w:r w:rsidR="008648B6">
        <w:rPr>
          <w:rFonts w:asciiTheme="minorHAnsi" w:hAnsiTheme="minorHAnsi" w:cstheme="minorHAnsi"/>
          <w:bCs/>
          <w:sz w:val="20"/>
        </w:rPr>
        <w:t>-provided materials</w:t>
      </w:r>
      <w:r w:rsidR="00B52602" w:rsidRPr="00B52602">
        <w:rPr>
          <w:rFonts w:asciiTheme="minorHAnsi" w:hAnsiTheme="minorHAnsi" w:cstheme="minorHAnsi"/>
          <w:bCs/>
          <w:sz w:val="20"/>
        </w:rPr>
        <w:t xml:space="preserve"> in its possession, custody, or control. In the event of any termination of this Agreement, 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not be liable to Contractor for compensation or damages incurred as a result of such termination; provided that if the </w:t>
      </w:r>
      <w:r w:rsidR="00814D2A">
        <w:rPr>
          <w:rFonts w:asciiTheme="minorHAnsi" w:hAnsiTheme="minorHAnsi" w:cstheme="minorHAnsi"/>
          <w:bCs/>
          <w:sz w:val="20"/>
        </w:rPr>
        <w:t>Court</w:t>
      </w:r>
      <w:r w:rsidR="008648B6">
        <w:rPr>
          <w:rFonts w:asciiTheme="minorHAnsi" w:hAnsiTheme="minorHAnsi" w:cstheme="minorHAnsi"/>
          <w:bCs/>
          <w:sz w:val="20"/>
        </w:rPr>
        <w:t>’s</w:t>
      </w:r>
      <w:r w:rsidR="00B52602" w:rsidRPr="00B52602">
        <w:rPr>
          <w:rFonts w:asciiTheme="minorHAnsi" w:hAnsiTheme="minorHAnsi" w:cstheme="minorHAnsi"/>
          <w:bCs/>
          <w:sz w:val="20"/>
        </w:rPr>
        <w:t xml:space="preserve"> termination is not </w:t>
      </w:r>
      <w:r w:rsidR="008648B6">
        <w:rPr>
          <w:rFonts w:asciiTheme="minorHAnsi" w:hAnsiTheme="minorHAnsi" w:cstheme="minorHAnsi"/>
          <w:bCs/>
          <w:sz w:val="20"/>
        </w:rPr>
        <w:t>for cause</w:t>
      </w:r>
      <w:r w:rsidR="00B52602" w:rsidRPr="00B52602">
        <w:rPr>
          <w:rFonts w:asciiTheme="minorHAnsi" w:hAnsiTheme="minorHAnsi" w:cstheme="minorHAnsi"/>
          <w:bCs/>
          <w:sz w:val="20"/>
        </w:rPr>
        <w:t xml:space="preserve">, </w:t>
      </w:r>
      <w:r w:rsidR="008648B6">
        <w:rPr>
          <w:rFonts w:asciiTheme="minorHAnsi" w:hAnsiTheme="minorHAnsi" w:cstheme="minorHAnsi"/>
          <w:bCs/>
          <w:sz w:val="20"/>
        </w:rPr>
        <w:t xml:space="preserve">the </w:t>
      </w:r>
      <w:r w:rsidR="00814D2A">
        <w:rPr>
          <w:rFonts w:asciiTheme="minorHAnsi" w:hAnsiTheme="minorHAnsi" w:cstheme="minorHAnsi"/>
          <w:bCs/>
          <w:sz w:val="20"/>
        </w:rPr>
        <w:t>Court</w:t>
      </w:r>
      <w:r w:rsidR="00B52602" w:rsidRPr="00B52602">
        <w:rPr>
          <w:rFonts w:asciiTheme="minorHAnsi" w:hAnsiTheme="minorHAnsi" w:cstheme="minorHAnsi"/>
          <w:bCs/>
          <w:sz w:val="20"/>
        </w:rPr>
        <w:t xml:space="preserve"> shall pay any fees due under this Agreement for </w:t>
      </w:r>
      <w:r w:rsidR="00F57637">
        <w:rPr>
          <w:rFonts w:asciiTheme="minorHAnsi" w:hAnsiTheme="minorHAnsi" w:cstheme="minorHAnsi"/>
          <w:bCs/>
          <w:sz w:val="20"/>
        </w:rPr>
        <w:t xml:space="preserve">Services performed or </w:t>
      </w:r>
      <w:r w:rsidR="00B52602" w:rsidRPr="00B52602">
        <w:rPr>
          <w:rFonts w:asciiTheme="minorHAnsi" w:hAnsiTheme="minorHAnsi" w:cstheme="minorHAnsi"/>
          <w:bCs/>
          <w:sz w:val="20"/>
        </w:rPr>
        <w:t xml:space="preserve">Deliverables completed and accepted as of the date of the </w:t>
      </w:r>
      <w:r w:rsidR="00814D2A">
        <w:rPr>
          <w:rFonts w:asciiTheme="minorHAnsi" w:hAnsiTheme="minorHAnsi" w:cstheme="minorHAnsi"/>
          <w:bCs/>
          <w:sz w:val="20"/>
        </w:rPr>
        <w:t>Court</w:t>
      </w:r>
      <w:r w:rsidR="001E2002">
        <w:rPr>
          <w:rFonts w:asciiTheme="minorHAnsi" w:hAnsiTheme="minorHAnsi" w:cstheme="minorHAnsi"/>
          <w:bCs/>
          <w:sz w:val="20"/>
        </w:rPr>
        <w:t>’s termination N</w:t>
      </w:r>
      <w:r w:rsidR="00B52602" w:rsidRPr="00B52602">
        <w:rPr>
          <w:rFonts w:asciiTheme="minorHAnsi" w:hAnsiTheme="minorHAnsi" w:cstheme="minorHAnsi"/>
          <w:bCs/>
          <w:sz w:val="20"/>
        </w:rPr>
        <w:t xml:space="preserve">otice.   </w:t>
      </w:r>
    </w:p>
    <w:p w14:paraId="6417CB28" w14:textId="77777777" w:rsidR="008B1D57" w:rsidRPr="00A63087" w:rsidRDefault="00B52602" w:rsidP="00023CC5">
      <w:pPr>
        <w:pStyle w:val="ListParagraph"/>
        <w:numPr>
          <w:ilvl w:val="1"/>
          <w:numId w:val="26"/>
        </w:numPr>
        <w:spacing w:before="120" w:after="120"/>
        <w:rPr>
          <w:rFonts w:asciiTheme="minorHAnsi" w:hAnsiTheme="minorHAnsi" w:cstheme="minorHAnsi"/>
          <w:b/>
          <w:bCs/>
          <w:sz w:val="20"/>
        </w:rPr>
      </w:pPr>
      <w:r w:rsidRPr="00B52602">
        <w:rPr>
          <w:rFonts w:asciiTheme="minorHAnsi" w:hAnsiTheme="minorHAnsi" w:cstheme="minorHAnsi"/>
          <w:b/>
          <w:bCs/>
          <w:sz w:val="20"/>
        </w:rPr>
        <w:t xml:space="preserve">Survival.  </w:t>
      </w:r>
      <w:r w:rsidRPr="00B52602">
        <w:rPr>
          <w:rFonts w:asciiTheme="minorHAnsi" w:hAnsiTheme="minorHAnsi" w:cstheme="minorHAnsi"/>
          <w:bCs/>
          <w:sz w:val="20"/>
        </w:rPr>
        <w:t xml:space="preserve">Termination </w:t>
      </w:r>
      <w:r w:rsidR="00D17605" w:rsidRPr="00D17605">
        <w:rPr>
          <w:rFonts w:asciiTheme="minorHAnsi" w:hAnsiTheme="minorHAnsi" w:cstheme="minorHAnsi"/>
          <w:bCs/>
          <w:sz w:val="20"/>
        </w:rPr>
        <w:t xml:space="preserve">or expiration </w:t>
      </w:r>
      <w:r w:rsidRPr="00B52602">
        <w:rPr>
          <w:rFonts w:asciiTheme="minorHAnsi" w:hAnsiTheme="minorHAnsi" w:cstheme="minorHAnsi"/>
          <w:bCs/>
          <w:sz w:val="20"/>
        </w:rPr>
        <w:t xml:space="preserve">of this Agreement </w:t>
      </w:r>
      <w:r w:rsidR="00334608">
        <w:rPr>
          <w:rFonts w:asciiTheme="minorHAnsi" w:hAnsiTheme="minorHAnsi" w:cstheme="minorHAnsi"/>
          <w:bCs/>
          <w:sz w:val="20"/>
        </w:rPr>
        <w:t>shall not affect the rights and obligations of the p</w:t>
      </w:r>
      <w:r w:rsidRPr="00B52602">
        <w:rPr>
          <w:rFonts w:asciiTheme="minorHAnsi" w:hAnsiTheme="minorHAnsi" w:cstheme="minorHAnsi"/>
          <w:bCs/>
          <w:sz w:val="20"/>
        </w:rPr>
        <w:t xml:space="preserve">arties which arose prior to any such termination </w:t>
      </w:r>
      <w:r w:rsidR="00B67CC9" w:rsidRPr="00D17605">
        <w:rPr>
          <w:rFonts w:asciiTheme="minorHAnsi" w:hAnsiTheme="minorHAnsi" w:cstheme="minorHAnsi"/>
          <w:bCs/>
          <w:sz w:val="20"/>
        </w:rPr>
        <w:t xml:space="preserve">or expiration </w:t>
      </w:r>
      <w:r w:rsidRPr="00B52602">
        <w:rPr>
          <w:rFonts w:asciiTheme="minorHAnsi" w:hAnsiTheme="minorHAnsi" w:cstheme="minorHAnsi"/>
          <w:bCs/>
          <w:sz w:val="20"/>
        </w:rPr>
        <w:t>(unless otherwise provided</w:t>
      </w:r>
      <w:r w:rsidR="00334608">
        <w:rPr>
          <w:rFonts w:asciiTheme="minorHAnsi" w:hAnsiTheme="minorHAnsi" w:cstheme="minorHAnsi"/>
          <w:bCs/>
          <w:sz w:val="20"/>
        </w:rPr>
        <w:t xml:space="preserve"> herein) and such rights and </w:t>
      </w:r>
      <w:r w:rsidRPr="00B52602">
        <w:rPr>
          <w:rFonts w:asciiTheme="minorHAnsi" w:hAnsiTheme="minorHAnsi" w:cstheme="minorHAnsi"/>
          <w:bCs/>
          <w:sz w:val="20"/>
        </w:rPr>
        <w:t>obligations shall survive any such 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 xml:space="preserve">.  Rights and obligations which by their nature should survive shall remain in effect after termination or expiration of this Agreement, including </w:t>
      </w:r>
      <w:r w:rsidR="00AC73EE">
        <w:rPr>
          <w:rFonts w:asciiTheme="minorHAnsi" w:hAnsiTheme="minorHAnsi" w:cstheme="minorHAnsi"/>
          <w:bCs/>
          <w:sz w:val="20"/>
        </w:rPr>
        <w:t>any section</w:t>
      </w:r>
      <w:r w:rsidR="00387F13">
        <w:rPr>
          <w:rFonts w:asciiTheme="minorHAnsi" w:hAnsiTheme="minorHAnsi" w:cstheme="minorHAnsi"/>
          <w:bCs/>
          <w:sz w:val="20"/>
        </w:rPr>
        <w:t xml:space="preserve"> of this Agreement</w:t>
      </w:r>
      <w:r w:rsidR="00AC73EE">
        <w:rPr>
          <w:rFonts w:asciiTheme="minorHAnsi" w:hAnsiTheme="minorHAnsi" w:cstheme="minorHAnsi"/>
          <w:bCs/>
          <w:sz w:val="20"/>
        </w:rPr>
        <w:t xml:space="preserve"> that states it shall survive such </w:t>
      </w:r>
      <w:r w:rsidR="00387F13">
        <w:rPr>
          <w:rFonts w:asciiTheme="minorHAnsi" w:hAnsiTheme="minorHAnsi" w:cstheme="minorHAnsi"/>
          <w:bCs/>
          <w:sz w:val="20"/>
        </w:rPr>
        <w:t>termination</w:t>
      </w:r>
      <w:r w:rsidR="00B67CC9">
        <w:rPr>
          <w:rFonts w:asciiTheme="minorHAnsi" w:hAnsiTheme="minorHAnsi" w:cstheme="minorHAnsi"/>
          <w:bCs/>
          <w:sz w:val="20"/>
        </w:rPr>
        <w:t xml:space="preserve"> or expiration</w:t>
      </w:r>
      <w:r w:rsidRPr="00B52602">
        <w:rPr>
          <w:rFonts w:asciiTheme="minorHAnsi" w:hAnsiTheme="minorHAnsi" w:cstheme="minorHAnsi"/>
          <w:bCs/>
          <w:sz w:val="20"/>
        </w:rPr>
        <w:t>.</w:t>
      </w:r>
    </w:p>
    <w:p w14:paraId="7FD9A920" w14:textId="5911041B" w:rsidR="00E6137A" w:rsidRPr="00132A64" w:rsidRDefault="00DC5733" w:rsidP="00023CC5">
      <w:pPr>
        <w:numPr>
          <w:ilvl w:val="0"/>
          <w:numId w:val="26"/>
        </w:numPr>
        <w:spacing w:before="120" w:after="120"/>
        <w:rPr>
          <w:rFonts w:asciiTheme="minorHAnsi" w:hAnsiTheme="minorHAnsi" w:cstheme="minorHAnsi"/>
          <w:b/>
          <w:sz w:val="20"/>
        </w:rPr>
      </w:pPr>
      <w:r w:rsidRPr="00EC158B">
        <w:rPr>
          <w:rFonts w:asciiTheme="minorHAnsi" w:hAnsiTheme="minorHAnsi" w:cstheme="minorHAnsi"/>
          <w:b/>
          <w:bCs/>
          <w:sz w:val="20"/>
        </w:rPr>
        <w:t>Assignmen</w:t>
      </w:r>
      <w:r w:rsidR="0020154A">
        <w:rPr>
          <w:rFonts w:asciiTheme="minorHAnsi" w:hAnsiTheme="minorHAnsi" w:cstheme="minorHAnsi"/>
          <w:b/>
          <w:bCs/>
          <w:sz w:val="20"/>
        </w:rPr>
        <w:t>t and Subcontractin</w:t>
      </w:r>
      <w:r w:rsidR="0020154A" w:rsidRPr="00122651">
        <w:rPr>
          <w:rFonts w:asciiTheme="minorHAnsi" w:hAnsiTheme="minorHAnsi" w:cstheme="minorHAnsi"/>
          <w:b/>
          <w:bCs/>
          <w:sz w:val="20"/>
        </w:rPr>
        <w:t xml:space="preserve">g.  </w:t>
      </w:r>
      <w:r w:rsidR="0020154A" w:rsidRPr="00122651">
        <w:rPr>
          <w:rFonts w:cstheme="minorHAnsi"/>
          <w:sz w:val="20"/>
        </w:rPr>
        <w:t xml:space="preserve">Contractor may not assign or subcontract its rights or duties under this Agreement, in whole or in part, whether by operation of law or otherwise, without the prior written consent of the </w:t>
      </w:r>
      <w:r w:rsidR="00814D2A">
        <w:rPr>
          <w:rFonts w:cstheme="minorHAnsi"/>
          <w:sz w:val="20"/>
        </w:rPr>
        <w:t>Court</w:t>
      </w:r>
      <w:r w:rsidR="00122651">
        <w:rPr>
          <w:rFonts w:cstheme="minorHAnsi"/>
          <w:sz w:val="20"/>
        </w:rPr>
        <w:t>.</w:t>
      </w:r>
      <w:r w:rsidR="0020154A" w:rsidRPr="00122651">
        <w:rPr>
          <w:rFonts w:cstheme="minorHAnsi"/>
          <w:sz w:val="20"/>
        </w:rPr>
        <w:t xml:space="preserve"> Consent may be withheld for any reason or no reason. Any assignment or subcontract made in contravention of the foregoing shall be void and of no effect. Subject to the foregoing, this Agreement will be binding on the parties and their permitted successors and assigns.</w:t>
      </w:r>
    </w:p>
    <w:p w14:paraId="5C3A2A88" w14:textId="77777777" w:rsidR="007A6241" w:rsidRDefault="00DC5733" w:rsidP="00023CC5">
      <w:pPr>
        <w:numPr>
          <w:ilvl w:val="0"/>
          <w:numId w:val="26"/>
        </w:numPr>
        <w:spacing w:before="120" w:after="120"/>
        <w:rPr>
          <w:rFonts w:asciiTheme="minorHAnsi" w:hAnsiTheme="minorHAnsi" w:cstheme="minorHAnsi"/>
          <w:b/>
          <w:bCs/>
          <w:sz w:val="20"/>
        </w:rPr>
      </w:pPr>
      <w:r w:rsidRPr="00EC158B">
        <w:rPr>
          <w:rFonts w:asciiTheme="minorHAnsi" w:hAnsiTheme="minorHAnsi" w:cstheme="minorHAnsi"/>
          <w:b/>
          <w:bCs/>
          <w:sz w:val="20"/>
        </w:rPr>
        <w:t>Notices</w:t>
      </w:r>
      <w:r w:rsidR="007A6241">
        <w:rPr>
          <w:rFonts w:asciiTheme="minorHAnsi" w:hAnsiTheme="minorHAnsi" w:cstheme="minorHAnsi"/>
          <w:b/>
          <w:bCs/>
          <w:sz w:val="20"/>
        </w:rPr>
        <w:t xml:space="preserve">.  </w:t>
      </w:r>
      <w:r w:rsidR="001E2002">
        <w:rPr>
          <w:rFonts w:asciiTheme="minorHAnsi" w:hAnsiTheme="minorHAnsi" w:cstheme="minorHAnsi"/>
          <w:bCs/>
          <w:sz w:val="20"/>
        </w:rPr>
        <w:t xml:space="preserve">Notices must be sent to the following </w:t>
      </w:r>
      <w:r w:rsidR="001E2002" w:rsidRPr="007A6241">
        <w:rPr>
          <w:rFonts w:asciiTheme="minorHAnsi" w:hAnsiTheme="minorHAnsi" w:cstheme="minorHAnsi"/>
          <w:bCs/>
          <w:sz w:val="20"/>
        </w:rPr>
        <w:t>address and recipient</w:t>
      </w:r>
      <w:r w:rsidR="001E2002">
        <w:rPr>
          <w:rFonts w:asciiTheme="minorHAnsi" w:hAnsiTheme="minorHAnsi" w:cstheme="minorHAnsi"/>
          <w:bCs/>
          <w:sz w:val="20"/>
        </w:rPr>
        <w:t>:</w:t>
      </w:r>
    </w:p>
    <w:p w14:paraId="3E7E91A0" w14:textId="77777777" w:rsidR="001B03E3" w:rsidRPr="001B03E3" w:rsidRDefault="001B03E3" w:rsidP="001B03E3">
      <w:pPr>
        <w:spacing w:before="120" w:after="120"/>
        <w:ind w:left="360"/>
        <w:rPr>
          <w:rFonts w:asciiTheme="minorHAnsi" w:hAnsiTheme="minorHAnsi" w:cstheme="minorHAnsi"/>
          <w:b/>
          <w:bCs/>
          <w:sz w:val="20"/>
        </w:rPr>
      </w:pPr>
    </w:p>
    <w:tbl>
      <w:tblPr>
        <w:tblW w:w="0" w:type="auto"/>
        <w:tblInd w:w="806" w:type="dxa"/>
        <w:tblBorders>
          <w:top w:val="single" w:sz="4" w:space="0" w:color="auto"/>
          <w:left w:val="single" w:sz="4" w:space="0" w:color="auto"/>
          <w:bottom w:val="single" w:sz="4" w:space="0" w:color="auto"/>
          <w:right w:val="single" w:sz="4" w:space="0" w:color="auto"/>
        </w:tblBorders>
        <w:tblLayout w:type="fixed"/>
        <w:tblCellMar>
          <w:left w:w="86" w:type="dxa"/>
          <w:right w:w="86" w:type="dxa"/>
        </w:tblCellMar>
        <w:tblLook w:val="0000" w:firstRow="0" w:lastRow="0" w:firstColumn="0" w:lastColumn="0" w:noHBand="0" w:noVBand="0"/>
      </w:tblPr>
      <w:tblGrid>
        <w:gridCol w:w="4133"/>
        <w:gridCol w:w="3967"/>
      </w:tblGrid>
      <w:tr w:rsidR="007A6241" w:rsidRPr="00303BCF" w14:paraId="10811CFC" w14:textId="77777777" w:rsidTr="005D5580">
        <w:tc>
          <w:tcPr>
            <w:tcW w:w="4133" w:type="dxa"/>
            <w:tcBorders>
              <w:top w:val="single" w:sz="4" w:space="0" w:color="auto"/>
              <w:bottom w:val="single" w:sz="4" w:space="0" w:color="auto"/>
              <w:right w:val="single" w:sz="4" w:space="0" w:color="auto"/>
            </w:tcBorders>
            <w:shd w:val="clear" w:color="auto" w:fill="CCCCCC"/>
          </w:tcPr>
          <w:p w14:paraId="18A58862" w14:textId="77777777" w:rsidR="007A6241" w:rsidRPr="00303BCF" w:rsidRDefault="007A6241" w:rsidP="00483DAC">
            <w:pPr>
              <w:pStyle w:val="TableStyle"/>
              <w:widowControl w:val="0"/>
              <w:rPr>
                <w:rFonts w:ascii="Times New Roman" w:hAnsi="Times New Roman"/>
                <w:b/>
                <w:bCs/>
                <w:sz w:val="20"/>
              </w:rPr>
            </w:pPr>
            <w:r w:rsidRPr="00303BCF">
              <w:rPr>
                <w:rFonts w:ascii="Times New Roman" w:hAnsi="Times New Roman"/>
                <w:b/>
                <w:bCs/>
                <w:sz w:val="20"/>
              </w:rPr>
              <w:t>If to Contractor:</w:t>
            </w:r>
          </w:p>
        </w:tc>
        <w:tc>
          <w:tcPr>
            <w:tcW w:w="3967" w:type="dxa"/>
            <w:tcBorders>
              <w:top w:val="single" w:sz="4" w:space="0" w:color="auto"/>
              <w:left w:val="single" w:sz="4" w:space="0" w:color="auto"/>
              <w:bottom w:val="single" w:sz="4" w:space="0" w:color="auto"/>
            </w:tcBorders>
            <w:shd w:val="clear" w:color="auto" w:fill="CCCCCC"/>
          </w:tcPr>
          <w:p w14:paraId="216DE89A" w14:textId="7CD7621C" w:rsidR="007A6241" w:rsidRPr="00303BCF" w:rsidRDefault="007A6241" w:rsidP="005D5580">
            <w:pPr>
              <w:pStyle w:val="TableStyle"/>
              <w:widowControl w:val="0"/>
              <w:rPr>
                <w:rFonts w:ascii="Times New Roman" w:hAnsi="Times New Roman"/>
                <w:b/>
                <w:bCs/>
                <w:sz w:val="20"/>
              </w:rPr>
            </w:pPr>
            <w:r w:rsidRPr="00303BCF">
              <w:rPr>
                <w:rFonts w:ascii="Times New Roman" w:hAnsi="Times New Roman"/>
                <w:b/>
                <w:bCs/>
                <w:sz w:val="20"/>
              </w:rPr>
              <w:t xml:space="preserve">If to the </w:t>
            </w:r>
            <w:r w:rsidR="00814D2A">
              <w:rPr>
                <w:rFonts w:ascii="Times New Roman" w:hAnsi="Times New Roman"/>
                <w:b/>
                <w:bCs/>
                <w:sz w:val="20"/>
              </w:rPr>
              <w:t>Court</w:t>
            </w:r>
            <w:r w:rsidRPr="00303BCF">
              <w:rPr>
                <w:rFonts w:ascii="Times New Roman" w:hAnsi="Times New Roman"/>
                <w:b/>
                <w:bCs/>
                <w:sz w:val="20"/>
              </w:rPr>
              <w:t>:</w:t>
            </w:r>
          </w:p>
        </w:tc>
      </w:tr>
      <w:tr w:rsidR="007A6241" w:rsidRPr="00303BCF" w14:paraId="7A1E9FA8" w14:textId="77777777" w:rsidTr="005D5580">
        <w:tc>
          <w:tcPr>
            <w:tcW w:w="4133" w:type="dxa"/>
            <w:tcBorders>
              <w:top w:val="single" w:sz="4" w:space="0" w:color="auto"/>
              <w:bottom w:val="nil"/>
              <w:right w:val="single" w:sz="4" w:space="0" w:color="auto"/>
            </w:tcBorders>
          </w:tcPr>
          <w:p w14:paraId="6637309B"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Email: _______________</w:t>
            </w:r>
          </w:p>
          <w:p w14:paraId="6E50A809" w14:textId="77777777" w:rsidR="005E2F77" w:rsidRPr="00827FB3" w:rsidRDefault="005E2F77" w:rsidP="005E2F77">
            <w:pPr>
              <w:pStyle w:val="TableStyle"/>
              <w:tabs>
                <w:tab w:val="left" w:pos="3244"/>
              </w:tabs>
              <w:rPr>
                <w:rFonts w:ascii="Times New Roman" w:hAnsi="Times New Roman"/>
                <w:b/>
                <w:bCs/>
                <w:sz w:val="20"/>
              </w:rPr>
            </w:pPr>
            <w:r w:rsidRPr="00827FB3">
              <w:rPr>
                <w:rFonts w:ascii="Times New Roman" w:hAnsi="Times New Roman"/>
                <w:b/>
                <w:bCs/>
                <w:sz w:val="20"/>
              </w:rPr>
              <w:t>OR</w:t>
            </w:r>
          </w:p>
          <w:p w14:paraId="274B5988" w14:textId="77777777" w:rsidR="005E2F77" w:rsidRPr="00827FB3" w:rsidRDefault="005E2F77" w:rsidP="005E2F77">
            <w:pPr>
              <w:pStyle w:val="TableStyle"/>
              <w:tabs>
                <w:tab w:val="left" w:pos="3244"/>
              </w:tabs>
              <w:rPr>
                <w:rFonts w:ascii="Times New Roman" w:hAnsi="Times New Roman"/>
                <w:sz w:val="20"/>
              </w:rPr>
            </w:pPr>
            <w:r w:rsidRPr="00827FB3">
              <w:rPr>
                <w:rFonts w:ascii="Times New Roman" w:hAnsi="Times New Roman"/>
                <w:sz w:val="20"/>
              </w:rPr>
              <w:t>[name, title, address]</w:t>
            </w:r>
          </w:p>
          <w:p w14:paraId="28E942E2"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single" w:sz="4" w:space="0" w:color="auto"/>
              <w:left w:val="single" w:sz="4" w:space="0" w:color="auto"/>
              <w:bottom w:val="nil"/>
            </w:tcBorders>
          </w:tcPr>
          <w:p w14:paraId="7D5AAFDF" w14:textId="77777777" w:rsidR="005E2F77" w:rsidRDefault="005E2F77" w:rsidP="005E2F77">
            <w:pPr>
              <w:pStyle w:val="TableParagraph"/>
              <w:widowControl/>
              <w:spacing w:line="276" w:lineRule="auto"/>
              <w:ind w:left="81" w:right="704"/>
              <w:rPr>
                <w:sz w:val="20"/>
              </w:rPr>
            </w:pPr>
            <w:r>
              <w:rPr>
                <w:sz w:val="20"/>
              </w:rPr>
              <w:t>Email: _____________________</w:t>
            </w:r>
          </w:p>
          <w:p w14:paraId="1B1A002A" w14:textId="77777777" w:rsidR="005E2F77" w:rsidRPr="008F2743" w:rsidRDefault="005E2F77" w:rsidP="005E2F77">
            <w:pPr>
              <w:pStyle w:val="TableParagraph"/>
              <w:widowControl/>
              <w:spacing w:line="276" w:lineRule="auto"/>
              <w:ind w:left="81" w:right="704"/>
              <w:rPr>
                <w:b/>
                <w:bCs/>
                <w:sz w:val="20"/>
              </w:rPr>
            </w:pPr>
            <w:r w:rsidRPr="008F2743">
              <w:rPr>
                <w:b/>
                <w:bCs/>
                <w:sz w:val="20"/>
              </w:rPr>
              <w:t>AND</w:t>
            </w:r>
          </w:p>
          <w:p w14:paraId="4F85125D" w14:textId="77777777" w:rsidR="005E2F77" w:rsidRDefault="005E2F77" w:rsidP="005E2F77">
            <w:pPr>
              <w:pStyle w:val="TableParagraph"/>
              <w:widowControl/>
              <w:spacing w:line="276" w:lineRule="auto"/>
              <w:ind w:left="81" w:right="704"/>
              <w:rPr>
                <w:sz w:val="20"/>
              </w:rPr>
            </w:pPr>
            <w:r>
              <w:rPr>
                <w:sz w:val="20"/>
              </w:rPr>
              <w:t>Superior Court of Alameda County Attention: Court Executive Officer 122 Fallon Street, Room 210</w:t>
            </w:r>
          </w:p>
          <w:p w14:paraId="17B79D6A" w14:textId="6FD72A65" w:rsidR="007A6241" w:rsidRPr="00303BCF" w:rsidRDefault="005E2F77" w:rsidP="005E2F77">
            <w:pPr>
              <w:pStyle w:val="TableStyle"/>
              <w:widowControl w:val="0"/>
              <w:tabs>
                <w:tab w:val="left" w:pos="3244"/>
              </w:tabs>
              <w:rPr>
                <w:rFonts w:ascii="Times New Roman" w:hAnsi="Times New Roman"/>
                <w:sz w:val="20"/>
              </w:rPr>
            </w:pPr>
            <w:r>
              <w:rPr>
                <w:sz w:val="20"/>
              </w:rPr>
              <w:t xml:space="preserve">  Oakland, CA 94612</w:t>
            </w:r>
          </w:p>
        </w:tc>
      </w:tr>
      <w:tr w:rsidR="007A6241" w:rsidRPr="00303BCF" w14:paraId="1C60E838" w14:textId="77777777" w:rsidTr="005D5580">
        <w:tc>
          <w:tcPr>
            <w:tcW w:w="4133" w:type="dxa"/>
            <w:tcBorders>
              <w:top w:val="nil"/>
              <w:bottom w:val="nil"/>
              <w:right w:val="single" w:sz="4" w:space="0" w:color="auto"/>
            </w:tcBorders>
          </w:tcPr>
          <w:p w14:paraId="03DFDA0F"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c>
          <w:tcPr>
            <w:tcW w:w="3967" w:type="dxa"/>
            <w:tcBorders>
              <w:top w:val="nil"/>
              <w:left w:val="single" w:sz="4" w:space="0" w:color="auto"/>
              <w:bottom w:val="nil"/>
            </w:tcBorders>
          </w:tcPr>
          <w:p w14:paraId="3DBD25D3" w14:textId="77777777" w:rsidR="007A6241" w:rsidRPr="00303BCF" w:rsidRDefault="007A6241" w:rsidP="00483DAC">
            <w:pPr>
              <w:pStyle w:val="TableStyle"/>
              <w:widowControl w:val="0"/>
              <w:tabs>
                <w:tab w:val="left" w:pos="3244"/>
              </w:tabs>
              <w:rPr>
                <w:rFonts w:ascii="Times New Roman" w:hAnsi="Times New Roman"/>
                <w:sz w:val="20"/>
              </w:rPr>
            </w:pPr>
            <w:r w:rsidRPr="00303BCF">
              <w:rPr>
                <w:rFonts w:ascii="Times New Roman" w:hAnsi="Times New Roman"/>
                <w:sz w:val="20"/>
                <w:u w:val="single"/>
              </w:rPr>
              <w:t>With a copy to</w:t>
            </w:r>
            <w:r w:rsidRPr="00303BCF">
              <w:rPr>
                <w:rFonts w:ascii="Times New Roman" w:hAnsi="Times New Roman"/>
                <w:sz w:val="20"/>
              </w:rPr>
              <w:t>:</w:t>
            </w:r>
          </w:p>
        </w:tc>
      </w:tr>
      <w:tr w:rsidR="007A6241" w:rsidRPr="00303BCF" w14:paraId="3D44E79D" w14:textId="77777777" w:rsidTr="005D5580">
        <w:tc>
          <w:tcPr>
            <w:tcW w:w="4133" w:type="dxa"/>
            <w:tcBorders>
              <w:top w:val="nil"/>
              <w:bottom w:val="single" w:sz="4" w:space="0" w:color="auto"/>
              <w:right w:val="single" w:sz="4" w:space="0" w:color="auto"/>
            </w:tcBorders>
          </w:tcPr>
          <w:p w14:paraId="4CB97AA5" w14:textId="77777777" w:rsidR="007A6241" w:rsidRPr="00303BCF" w:rsidRDefault="007A6241" w:rsidP="00483DAC">
            <w:pPr>
              <w:pStyle w:val="TableStyle"/>
              <w:widowControl w:val="0"/>
              <w:tabs>
                <w:tab w:val="left" w:pos="3244"/>
              </w:tabs>
              <w:rPr>
                <w:rFonts w:ascii="Times New Roman" w:hAnsi="Times New Roman"/>
                <w:sz w:val="20"/>
                <w:u w:val="single"/>
              </w:rPr>
            </w:pPr>
          </w:p>
        </w:tc>
        <w:tc>
          <w:tcPr>
            <w:tcW w:w="3967" w:type="dxa"/>
            <w:tcBorders>
              <w:top w:val="nil"/>
              <w:left w:val="single" w:sz="4" w:space="0" w:color="auto"/>
              <w:bottom w:val="single" w:sz="4" w:space="0" w:color="auto"/>
            </w:tcBorders>
          </w:tcPr>
          <w:p w14:paraId="02A2DEAB" w14:textId="77777777" w:rsidR="007A6241" w:rsidRPr="00303BCF" w:rsidRDefault="007A6241" w:rsidP="00483DAC">
            <w:pPr>
              <w:pStyle w:val="TableStyle"/>
              <w:widowControl w:val="0"/>
              <w:tabs>
                <w:tab w:val="left" w:pos="3244"/>
              </w:tabs>
              <w:rPr>
                <w:rFonts w:ascii="Times New Roman" w:hAnsi="Times New Roman"/>
                <w:sz w:val="20"/>
              </w:rPr>
            </w:pPr>
          </w:p>
        </w:tc>
      </w:tr>
    </w:tbl>
    <w:p w14:paraId="1776534C" w14:textId="77777777" w:rsidR="007A6241" w:rsidRDefault="005D5580" w:rsidP="005D5580">
      <w:pPr>
        <w:widowControl w:val="0"/>
        <w:spacing w:before="120" w:after="120"/>
        <w:rPr>
          <w:sz w:val="20"/>
        </w:rPr>
      </w:pPr>
      <w:r>
        <w:rPr>
          <w:sz w:val="20"/>
        </w:rPr>
        <w:t>Either p</w:t>
      </w:r>
      <w:r w:rsidR="007A6241" w:rsidRPr="00303BCF">
        <w:rPr>
          <w:sz w:val="20"/>
        </w:rPr>
        <w:t xml:space="preserve">arty may change its address for </w:t>
      </w:r>
      <w:r w:rsidR="001E2002">
        <w:rPr>
          <w:sz w:val="20"/>
        </w:rPr>
        <w:t>Notices</w:t>
      </w:r>
      <w:r w:rsidR="007A6241" w:rsidRPr="00303BCF">
        <w:rPr>
          <w:sz w:val="20"/>
        </w:rPr>
        <w:t xml:space="preserve"> by giving the other </w:t>
      </w:r>
      <w:r>
        <w:rPr>
          <w:sz w:val="20"/>
        </w:rPr>
        <w:t>p</w:t>
      </w:r>
      <w:r w:rsidR="007A6241" w:rsidRPr="00303BCF">
        <w:rPr>
          <w:sz w:val="20"/>
        </w:rPr>
        <w:t xml:space="preserve">arty </w:t>
      </w:r>
      <w:r w:rsidR="001E2002">
        <w:rPr>
          <w:sz w:val="20"/>
        </w:rPr>
        <w:t>Notice</w:t>
      </w:r>
      <w:r w:rsidR="007A6241" w:rsidRPr="00303BCF">
        <w:rPr>
          <w:sz w:val="20"/>
        </w:rPr>
        <w:t xml:space="preserve"> of the new address in accordance with this </w:t>
      </w:r>
      <w:r>
        <w:rPr>
          <w:sz w:val="20"/>
        </w:rPr>
        <w:t>s</w:t>
      </w:r>
      <w:r w:rsidR="007A6241" w:rsidRPr="00303BCF">
        <w:rPr>
          <w:sz w:val="20"/>
        </w:rPr>
        <w:t xml:space="preserve">ection.  Notices will be considered to have been given at the time of actual delivery in person, three (3) </w:t>
      </w:r>
      <w:r>
        <w:rPr>
          <w:sz w:val="20"/>
        </w:rPr>
        <w:t>d</w:t>
      </w:r>
      <w:r w:rsidR="007A6241" w:rsidRPr="00303BCF">
        <w:rPr>
          <w:sz w:val="20"/>
        </w:rPr>
        <w:t>ays after deposit in the mail as set forth above, or one (1) day after delivery to an overnight air courier service.</w:t>
      </w:r>
    </w:p>
    <w:p w14:paraId="31664C3F" w14:textId="77777777" w:rsidR="00C36343" w:rsidRPr="00ED7152" w:rsidRDefault="00C36343" w:rsidP="00023CC5">
      <w:pPr>
        <w:pStyle w:val="Apnd1"/>
        <w:numPr>
          <w:ilvl w:val="0"/>
          <w:numId w:val="26"/>
        </w:numPr>
        <w:spacing w:before="120" w:after="120"/>
        <w:rPr>
          <w:rFonts w:asciiTheme="minorHAnsi" w:hAnsiTheme="minorHAnsi" w:cstheme="minorHAnsi"/>
          <w:b w:val="0"/>
          <w:sz w:val="20"/>
          <w:szCs w:val="20"/>
        </w:rPr>
      </w:pPr>
      <w:r w:rsidRPr="00EC158B">
        <w:rPr>
          <w:rFonts w:asciiTheme="minorHAnsi" w:hAnsiTheme="minorHAnsi" w:cstheme="minorHAnsi"/>
          <w:sz w:val="20"/>
          <w:szCs w:val="20"/>
        </w:rPr>
        <w:t>Provisions Applicable to Certain Agreements</w:t>
      </w:r>
      <w:r>
        <w:rPr>
          <w:rFonts w:asciiTheme="minorHAnsi" w:hAnsiTheme="minorHAnsi" w:cstheme="minorHAnsi"/>
          <w:sz w:val="20"/>
          <w:szCs w:val="20"/>
        </w:rPr>
        <w:t xml:space="preserve">.  </w:t>
      </w:r>
      <w:r w:rsidRPr="00E7307B">
        <w:rPr>
          <w:rFonts w:asciiTheme="minorHAnsi" w:hAnsiTheme="minorHAnsi" w:cstheme="minorHAnsi"/>
          <w:b w:val="0"/>
          <w:sz w:val="20"/>
        </w:rPr>
        <w:t xml:space="preserve">The provisions in this section are </w:t>
      </w:r>
      <w:r w:rsidRPr="00E7307B">
        <w:rPr>
          <w:rFonts w:asciiTheme="minorHAnsi" w:hAnsiTheme="minorHAnsi" w:cstheme="minorHAnsi"/>
          <w:i/>
          <w:color w:val="FF0000"/>
          <w:sz w:val="20"/>
        </w:rPr>
        <w:t xml:space="preserve">applicable only to the types of orders specified in the </w:t>
      </w:r>
      <w:r w:rsidR="00EC6410">
        <w:rPr>
          <w:rFonts w:asciiTheme="minorHAnsi" w:hAnsiTheme="minorHAnsi" w:cstheme="minorHAnsi"/>
          <w:i/>
          <w:color w:val="FF0000"/>
          <w:sz w:val="20"/>
        </w:rPr>
        <w:t>first sentence</w:t>
      </w:r>
      <w:r w:rsidR="002F5B37">
        <w:rPr>
          <w:rFonts w:asciiTheme="minorHAnsi" w:hAnsiTheme="minorHAnsi" w:cstheme="minorHAnsi"/>
          <w:i/>
          <w:color w:val="FF0000"/>
          <w:sz w:val="20"/>
        </w:rPr>
        <w:t xml:space="preserve"> of each sub</w:t>
      </w:r>
      <w:r w:rsidRPr="00E7307B">
        <w:rPr>
          <w:rFonts w:asciiTheme="minorHAnsi" w:hAnsiTheme="minorHAnsi" w:cstheme="minorHAnsi"/>
          <w:i/>
          <w:color w:val="FF0000"/>
          <w:sz w:val="20"/>
        </w:rPr>
        <w:t>section</w:t>
      </w:r>
      <w:r w:rsidRPr="00E7307B">
        <w:rPr>
          <w:rFonts w:asciiTheme="minorHAnsi" w:hAnsiTheme="minorHAnsi" w:cstheme="minorHAnsi"/>
          <w:b w:val="0"/>
          <w:sz w:val="20"/>
        </w:rPr>
        <w:t xml:space="preserve">. </w:t>
      </w:r>
      <w:r>
        <w:rPr>
          <w:rFonts w:asciiTheme="minorHAnsi" w:hAnsiTheme="minorHAnsi" w:cstheme="minorHAnsi"/>
          <w:b w:val="0"/>
          <w:sz w:val="20"/>
        </w:rPr>
        <w:t xml:space="preserve">If this Agreement </w:t>
      </w:r>
      <w:r w:rsidRPr="00E7307B">
        <w:rPr>
          <w:rFonts w:asciiTheme="minorHAnsi" w:hAnsiTheme="minorHAnsi" w:cstheme="minorHAnsi"/>
          <w:b w:val="0"/>
          <w:sz w:val="20"/>
        </w:rPr>
        <w:t xml:space="preserve">is not of the type described in the </w:t>
      </w:r>
      <w:r w:rsidR="00EC6410">
        <w:rPr>
          <w:rFonts w:asciiTheme="minorHAnsi" w:hAnsiTheme="minorHAnsi" w:cstheme="minorHAnsi"/>
          <w:b w:val="0"/>
          <w:sz w:val="20"/>
        </w:rPr>
        <w:t>first sentence</w:t>
      </w:r>
      <w:r w:rsidRPr="00E7307B">
        <w:rPr>
          <w:rFonts w:asciiTheme="minorHAnsi" w:hAnsiTheme="minorHAnsi" w:cstheme="minorHAnsi"/>
          <w:b w:val="0"/>
          <w:sz w:val="20"/>
        </w:rPr>
        <w:t xml:space="preserve"> of a subsection, then that subsection does not apply to the </w:t>
      </w:r>
      <w:r>
        <w:rPr>
          <w:rFonts w:asciiTheme="minorHAnsi" w:hAnsiTheme="minorHAnsi" w:cstheme="minorHAnsi"/>
          <w:b w:val="0"/>
          <w:sz w:val="20"/>
        </w:rPr>
        <w:t>Agreement</w:t>
      </w:r>
      <w:r w:rsidRPr="00E7307B">
        <w:rPr>
          <w:rFonts w:asciiTheme="minorHAnsi" w:hAnsiTheme="minorHAnsi" w:cstheme="minorHAnsi"/>
          <w:b w:val="0"/>
          <w:sz w:val="20"/>
        </w:rPr>
        <w:t>.</w:t>
      </w:r>
    </w:p>
    <w:p w14:paraId="3C87EB39" w14:textId="1EFE529E" w:rsidR="00BA2888" w:rsidRDefault="00BA2888" w:rsidP="00BA2888">
      <w:pPr>
        <w:numPr>
          <w:ilvl w:val="1"/>
          <w:numId w:val="26"/>
        </w:numPr>
        <w:spacing w:before="120" w:after="120"/>
        <w:rPr>
          <w:rFonts w:asciiTheme="minorHAnsi" w:hAnsiTheme="minorHAnsi" w:cstheme="minorHAnsi"/>
          <w:sz w:val="20"/>
        </w:rPr>
      </w:pPr>
      <w:r w:rsidRPr="00EC158B">
        <w:rPr>
          <w:rFonts w:asciiTheme="minorHAnsi" w:hAnsiTheme="minorHAnsi" w:cstheme="minorHAnsi"/>
          <w:b/>
          <w:sz w:val="20"/>
        </w:rPr>
        <w:t>Union Activities Restrictions.</w:t>
      </w:r>
      <w:r w:rsidRPr="00EC158B">
        <w:rPr>
          <w:rFonts w:asciiTheme="minorHAnsi" w:hAnsiTheme="minorHAnsi" w:cstheme="minorHAnsi"/>
          <w:sz w:val="20"/>
        </w:rPr>
        <w:t xml:space="preserve"> </w:t>
      </w:r>
      <w:r w:rsidRPr="00642075">
        <w:rPr>
          <w:rFonts w:asciiTheme="minorHAnsi" w:hAnsiTheme="minorHAnsi" w:cstheme="minorHAnsi"/>
          <w:i/>
          <w:sz w:val="20"/>
        </w:rPr>
        <w:t xml:space="preserve">If the Contract Amount is </w:t>
      </w:r>
      <w:r w:rsidR="00EC6410">
        <w:rPr>
          <w:rFonts w:asciiTheme="minorHAnsi" w:hAnsiTheme="minorHAnsi" w:cstheme="minorHAnsi"/>
          <w:i/>
          <w:sz w:val="20"/>
        </w:rPr>
        <w:t xml:space="preserve">over </w:t>
      </w:r>
      <w:r w:rsidRPr="00642075">
        <w:rPr>
          <w:rFonts w:asciiTheme="minorHAnsi" w:hAnsiTheme="minorHAnsi" w:cstheme="minorHAnsi"/>
          <w:i/>
          <w:sz w:val="20"/>
        </w:rPr>
        <w:t>$50,000</w:t>
      </w:r>
      <w:r w:rsidR="00642075">
        <w:rPr>
          <w:rFonts w:asciiTheme="minorHAnsi" w:hAnsiTheme="minorHAnsi" w:cstheme="minorHAnsi"/>
          <w:i/>
          <w:sz w:val="20"/>
        </w:rPr>
        <w:t xml:space="preserve">, </w:t>
      </w:r>
      <w:r w:rsidR="00E70FF3" w:rsidRPr="00EC6410">
        <w:rPr>
          <w:rFonts w:asciiTheme="minorHAnsi" w:hAnsiTheme="minorHAnsi" w:cstheme="minorHAnsi"/>
          <w:bCs/>
          <w:i/>
          <w:sz w:val="20"/>
        </w:rPr>
        <w:t>this section is applicable</w:t>
      </w:r>
      <w:r w:rsidR="00642075">
        <w:rPr>
          <w:rFonts w:asciiTheme="minorHAnsi" w:hAnsiTheme="minorHAnsi" w:cstheme="minorHAnsi"/>
          <w:i/>
          <w:sz w:val="20"/>
        </w:rPr>
        <w:t>.</w:t>
      </w:r>
      <w:r w:rsidRPr="00EC158B">
        <w:rPr>
          <w:rFonts w:asciiTheme="minorHAnsi" w:hAnsiTheme="minorHAnsi" w:cstheme="minorHAnsi"/>
          <w:sz w:val="20"/>
        </w:rPr>
        <w:t xml:space="preserve"> </w:t>
      </w:r>
      <w:r>
        <w:rPr>
          <w:rFonts w:asciiTheme="minorHAnsi" w:hAnsiTheme="minorHAnsi" w:cstheme="minorHAnsi"/>
          <w:sz w:val="20"/>
        </w:rPr>
        <w:t>Contractor agrees that n</w:t>
      </w:r>
      <w:r w:rsidRPr="00D662AB">
        <w:rPr>
          <w:rFonts w:asciiTheme="minorHAnsi" w:hAnsiTheme="minorHAnsi" w:cstheme="minorHAnsi"/>
          <w:sz w:val="20"/>
        </w:rPr>
        <w:t xml:space="preserve">o </w:t>
      </w:r>
      <w:r w:rsidR="00814D2A">
        <w:rPr>
          <w:rFonts w:asciiTheme="minorHAnsi" w:hAnsiTheme="minorHAnsi" w:cstheme="minorHAnsi"/>
          <w:sz w:val="20"/>
        </w:rPr>
        <w:t>Court</w:t>
      </w:r>
      <w:r w:rsidRPr="00D662AB">
        <w:rPr>
          <w:rFonts w:asciiTheme="minorHAnsi" w:hAnsiTheme="minorHAnsi" w:cstheme="minorHAnsi"/>
          <w:sz w:val="20"/>
        </w:rPr>
        <w:t xml:space="preserve"> funds received under this Agreement will be used to assist, promote or det</w:t>
      </w:r>
      <w:r>
        <w:rPr>
          <w:rFonts w:asciiTheme="minorHAnsi" w:hAnsiTheme="minorHAnsi" w:cstheme="minorHAnsi"/>
          <w:sz w:val="20"/>
        </w:rPr>
        <w:t>er union organizing during the Term</w:t>
      </w:r>
      <w:r w:rsidRPr="00D662AB">
        <w:rPr>
          <w:rFonts w:asciiTheme="minorHAnsi" w:hAnsiTheme="minorHAnsi" w:cstheme="minorHAnsi"/>
          <w:sz w:val="20"/>
        </w:rPr>
        <w:t xml:space="preserve">. If Contractor incurs costs, or makes expenditures to assist, promote or deter union organizing, Contractor will maintain records sufficient to show that no </w:t>
      </w:r>
      <w:r w:rsidR="00814D2A">
        <w:rPr>
          <w:rFonts w:asciiTheme="minorHAnsi" w:hAnsiTheme="minorHAnsi" w:cstheme="minorHAnsi"/>
          <w:sz w:val="20"/>
        </w:rPr>
        <w:t>Court</w:t>
      </w:r>
      <w:r w:rsidRPr="00D662AB">
        <w:rPr>
          <w:rFonts w:asciiTheme="minorHAnsi" w:hAnsiTheme="minorHAnsi" w:cstheme="minorHAnsi"/>
          <w:sz w:val="20"/>
        </w:rPr>
        <w:t xml:space="preserve"> funds were used for those expenditures.  Contractor will provide those records to the Attorney General upon request.</w:t>
      </w:r>
      <w:r w:rsidR="00EC6410">
        <w:rPr>
          <w:rFonts w:asciiTheme="minorHAnsi" w:hAnsiTheme="minorHAnsi" w:cstheme="minorHAnsi"/>
          <w:sz w:val="20"/>
        </w:rPr>
        <w:t xml:space="preserve"> </w:t>
      </w:r>
    </w:p>
    <w:p w14:paraId="4557B77C" w14:textId="77777777" w:rsidR="00EC6410" w:rsidRDefault="00EC6410"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EC6410">
        <w:rPr>
          <w:rFonts w:asciiTheme="minorHAnsi" w:hAnsiTheme="minorHAnsi" w:cstheme="minorHAnsi"/>
          <w:b/>
          <w:bCs/>
          <w:sz w:val="20"/>
        </w:rPr>
        <w:lastRenderedPageBreak/>
        <w:t>Domestic Partners, Spouses, Gender</w:t>
      </w:r>
      <w:r w:rsidR="00DF27CD">
        <w:rPr>
          <w:rFonts w:asciiTheme="minorHAnsi" w:hAnsiTheme="minorHAnsi" w:cstheme="minorHAnsi"/>
          <w:b/>
          <w:bCs/>
          <w:sz w:val="20"/>
        </w:rPr>
        <w:t>, and Gender Identity</w:t>
      </w:r>
      <w:r w:rsidRPr="00EC6410">
        <w:rPr>
          <w:rFonts w:asciiTheme="minorHAnsi" w:hAnsiTheme="minorHAnsi" w:cstheme="minorHAnsi"/>
          <w:b/>
          <w:bCs/>
          <w:sz w:val="20"/>
        </w:rPr>
        <w:t xml:space="preserve"> Discrimination. </w:t>
      </w:r>
      <w:r w:rsidRPr="00EC6410">
        <w:rPr>
          <w:rFonts w:asciiTheme="minorHAnsi" w:hAnsiTheme="minorHAnsi" w:cstheme="minorHAnsi"/>
          <w:bCs/>
          <w:i/>
          <w:sz w:val="20"/>
        </w:rPr>
        <w:t xml:space="preserve">If the Contract Amount is $100,000 or more, this section is applicable. </w:t>
      </w:r>
      <w:r w:rsidR="009756FA" w:rsidRPr="009756FA">
        <w:rPr>
          <w:rFonts w:asciiTheme="minorHAnsi" w:hAnsiTheme="minorHAnsi" w:cstheme="minorHAnsi"/>
          <w:bCs/>
          <w:sz w:val="20"/>
        </w:rPr>
        <w:t>Contractor is in compliance</w:t>
      </w:r>
      <w:r w:rsidR="00A816FC">
        <w:rPr>
          <w:rFonts w:asciiTheme="minorHAnsi" w:hAnsiTheme="minorHAnsi" w:cstheme="minorHAnsi"/>
          <w:bCs/>
          <w:sz w:val="20"/>
        </w:rPr>
        <w:t xml:space="preserve"> with, and throughout the Term will remain in compliance with</w:t>
      </w:r>
      <w:r w:rsidR="00DF27CD">
        <w:rPr>
          <w:rFonts w:asciiTheme="minorHAnsi" w:hAnsiTheme="minorHAnsi" w:cstheme="minorHAnsi"/>
          <w:bCs/>
          <w:sz w:val="20"/>
        </w:rPr>
        <w:t>: (i)</w:t>
      </w:r>
      <w:r w:rsidR="00A816FC">
        <w:rPr>
          <w:rFonts w:asciiTheme="minorHAnsi" w:hAnsiTheme="minorHAnsi" w:cstheme="minorHAnsi"/>
          <w:bCs/>
          <w:sz w:val="20"/>
        </w:rPr>
        <w:t xml:space="preserve"> </w:t>
      </w:r>
      <w:r w:rsidR="009756FA">
        <w:rPr>
          <w:rFonts w:asciiTheme="minorHAnsi" w:hAnsiTheme="minorHAnsi" w:cstheme="minorHAnsi"/>
          <w:bCs/>
          <w:sz w:val="20"/>
        </w:rPr>
        <w:t>PCC</w:t>
      </w:r>
      <w:r w:rsidR="009756FA" w:rsidRPr="009756FA">
        <w:rPr>
          <w:rFonts w:asciiTheme="minorHAnsi" w:hAnsiTheme="minorHAnsi" w:cstheme="minorHAnsi"/>
          <w:bCs/>
          <w:sz w:val="20"/>
        </w:rPr>
        <w:t xml:space="preserve"> 10295.3 which places limitations on contracts with contractors who discriminate in the provision of benefits </w:t>
      </w:r>
      <w:r w:rsidR="003251A3">
        <w:rPr>
          <w:rFonts w:asciiTheme="minorHAnsi" w:hAnsiTheme="minorHAnsi" w:cstheme="minorHAnsi"/>
          <w:bCs/>
          <w:sz w:val="20"/>
        </w:rPr>
        <w:t>on the basis of</w:t>
      </w:r>
      <w:r w:rsidR="003251A3" w:rsidRPr="009756FA">
        <w:rPr>
          <w:rFonts w:asciiTheme="minorHAnsi" w:hAnsiTheme="minorHAnsi" w:cstheme="minorHAnsi"/>
          <w:bCs/>
          <w:sz w:val="20"/>
        </w:rPr>
        <w:t xml:space="preserve"> </w:t>
      </w:r>
      <w:r w:rsidR="009756FA" w:rsidRPr="009756FA">
        <w:rPr>
          <w:rFonts w:asciiTheme="minorHAnsi" w:hAnsiTheme="minorHAnsi" w:cstheme="minorHAnsi"/>
          <w:bCs/>
          <w:sz w:val="20"/>
        </w:rPr>
        <w:t>marital or domestic partner status</w:t>
      </w:r>
      <w:r w:rsidR="00DF27CD">
        <w:rPr>
          <w:rFonts w:asciiTheme="minorHAnsi" w:hAnsiTheme="minorHAnsi" w:cstheme="minorHAnsi"/>
          <w:bCs/>
          <w:sz w:val="20"/>
        </w:rPr>
        <w:t>; and (ii) PCC 10295.35, which places limitations on contracts with contractors that discriminate in the provision of benefits on the basis of an employee’s or dependent’s actual or perceived gender identity.</w:t>
      </w:r>
    </w:p>
    <w:p w14:paraId="5126D85A" w14:textId="77777777" w:rsidR="006A354E" w:rsidRPr="00EC6410" w:rsidRDefault="006A354E" w:rsidP="00EC6410">
      <w:pPr>
        <w:pStyle w:val="BodyText"/>
        <w:numPr>
          <w:ilvl w:val="1"/>
          <w:numId w:val="26"/>
        </w:numPr>
        <w:tabs>
          <w:tab w:val="clear" w:pos="360"/>
        </w:tabs>
        <w:spacing w:before="120" w:after="120" w:line="240" w:lineRule="auto"/>
        <w:rPr>
          <w:rFonts w:asciiTheme="minorHAnsi" w:hAnsiTheme="minorHAnsi" w:cstheme="minorHAnsi"/>
          <w:bCs/>
          <w:sz w:val="20"/>
        </w:rPr>
      </w:pPr>
      <w:r w:rsidRPr="006A354E">
        <w:rPr>
          <w:rFonts w:asciiTheme="minorHAnsi" w:hAnsiTheme="minorHAnsi" w:cstheme="minorHAnsi"/>
          <w:b/>
          <w:bCs/>
          <w:sz w:val="20"/>
        </w:rPr>
        <w:t>Child Support Compliance Act.</w:t>
      </w:r>
      <w:r w:rsidRPr="00EC6410">
        <w:rPr>
          <w:rFonts w:asciiTheme="minorHAnsi" w:hAnsiTheme="minorHAnsi" w:cstheme="minorHAnsi"/>
          <w:bCs/>
          <w:i/>
          <w:sz w:val="20"/>
        </w:rPr>
        <w:t xml:space="preserve"> If the Contract Amount is $100,000 or more, this section is applicable.</w:t>
      </w:r>
      <w:r>
        <w:rPr>
          <w:rFonts w:asciiTheme="minorHAnsi" w:hAnsiTheme="minorHAnsi" w:cstheme="minorHAnsi"/>
          <w:bCs/>
          <w:i/>
          <w:sz w:val="20"/>
        </w:rPr>
        <w:t xml:space="preserve"> </w:t>
      </w:r>
      <w:r w:rsidRPr="006A354E">
        <w:rPr>
          <w:rFonts w:asciiTheme="minorHAnsi" w:hAnsiTheme="minorHAnsi" w:cstheme="minorHAnsi"/>
          <w:bCs/>
          <w:sz w:val="20"/>
        </w:rPr>
        <w:t>Contractor recognizes the importance of child and family support obligations and fully complies with (and will cont</w:t>
      </w:r>
      <w:r w:rsidR="00FA0BEA">
        <w:rPr>
          <w:rFonts w:asciiTheme="minorHAnsi" w:hAnsiTheme="minorHAnsi" w:cstheme="minorHAnsi"/>
          <w:bCs/>
          <w:sz w:val="20"/>
        </w:rPr>
        <w:t>inue to comply with during the T</w:t>
      </w:r>
      <w:r w:rsidRPr="006A354E">
        <w:rPr>
          <w:rFonts w:asciiTheme="minorHAnsi" w:hAnsiTheme="minorHAnsi" w:cstheme="minorHAnsi"/>
          <w:bCs/>
          <w:sz w:val="20"/>
        </w:rPr>
        <w:t>erm) all applicable state and federal laws relating to child and family support enforcement,</w:t>
      </w:r>
      <w:r w:rsidR="00245806">
        <w:rPr>
          <w:rFonts w:asciiTheme="minorHAnsi" w:hAnsiTheme="minorHAnsi" w:cstheme="minorHAnsi"/>
          <w:bCs/>
          <w:sz w:val="20"/>
        </w:rPr>
        <w:t xml:space="preserve"> including </w:t>
      </w:r>
      <w:r w:rsidRPr="006A354E">
        <w:rPr>
          <w:rFonts w:asciiTheme="minorHAnsi" w:hAnsiTheme="minorHAnsi" w:cstheme="minorHAnsi"/>
          <w:bCs/>
          <w:sz w:val="20"/>
        </w:rPr>
        <w:t>disclosure of information and compliance with earnings assignment orders, as provided in Family Code section 5200 et seq. Contractor provides the names of all new employees to the New Hire Registry maintained by the California Employment Development Department</w:t>
      </w:r>
      <w:r>
        <w:rPr>
          <w:rFonts w:asciiTheme="minorHAnsi" w:hAnsiTheme="minorHAnsi" w:cstheme="minorHAnsi"/>
          <w:bCs/>
          <w:sz w:val="20"/>
        </w:rPr>
        <w:t>.</w:t>
      </w:r>
    </w:p>
    <w:p w14:paraId="5A46D966" w14:textId="77777777" w:rsidR="00A51A60" w:rsidRDefault="00EC6410"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Priority Hiring</w:t>
      </w:r>
      <w:r w:rsidRPr="00ED7152">
        <w:rPr>
          <w:rFonts w:asciiTheme="minorHAnsi" w:hAnsiTheme="minorHAnsi" w:cstheme="minorHAnsi"/>
          <w:b/>
          <w:sz w:val="20"/>
        </w:rPr>
        <w:t>.</w:t>
      </w:r>
      <w:r w:rsidRPr="00ED7152">
        <w:rPr>
          <w:rFonts w:asciiTheme="minorHAnsi" w:hAnsiTheme="minorHAnsi" w:cstheme="minorHAnsi"/>
          <w:sz w:val="20"/>
        </w:rPr>
        <w:t xml:space="preserve">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over $2</w:t>
      </w:r>
      <w:r w:rsidR="00B651F5">
        <w:rPr>
          <w:rFonts w:asciiTheme="minorHAnsi" w:hAnsiTheme="minorHAnsi" w:cstheme="minorHAnsi"/>
          <w:bCs/>
          <w:i/>
          <w:sz w:val="20"/>
        </w:rPr>
        <w:t xml:space="preserve">00,000 and this Agreement is for services (other than Consulting Services), </w:t>
      </w:r>
      <w:r w:rsidRPr="00EC6410">
        <w:rPr>
          <w:rFonts w:asciiTheme="minorHAnsi" w:hAnsiTheme="minorHAnsi" w:cstheme="minorHAnsi"/>
          <w:bCs/>
          <w:i/>
          <w:sz w:val="20"/>
        </w:rPr>
        <w:t xml:space="preserve">this section is applicable. </w:t>
      </w:r>
      <w:r w:rsidR="00B651F5">
        <w:rPr>
          <w:rFonts w:asciiTheme="minorHAnsi" w:hAnsiTheme="minorHAnsi" w:cstheme="minorHAnsi"/>
          <w:sz w:val="20"/>
        </w:rPr>
        <w:t xml:space="preserve"> </w:t>
      </w:r>
      <w:r w:rsidRPr="00ED7152">
        <w:rPr>
          <w:rFonts w:asciiTheme="minorHAnsi" w:hAnsiTheme="minorHAnsi" w:cstheme="minorHAnsi"/>
          <w:sz w:val="20"/>
        </w:rPr>
        <w:t xml:space="preserve">Contractor shall give priority consideration in filling vacancies in positions funded by this Agreement to qualified recipients of aid under Welfare and Institutions Code section 11200 in accordance with </w:t>
      </w:r>
      <w:r w:rsidR="00C14585">
        <w:rPr>
          <w:rFonts w:asciiTheme="minorHAnsi" w:hAnsiTheme="minorHAnsi" w:cstheme="minorHAnsi"/>
          <w:sz w:val="20"/>
        </w:rPr>
        <w:t>PCC</w:t>
      </w:r>
      <w:r w:rsidRPr="00ED7152">
        <w:rPr>
          <w:rFonts w:asciiTheme="minorHAnsi" w:hAnsiTheme="minorHAnsi" w:cstheme="minorHAnsi"/>
          <w:sz w:val="20"/>
        </w:rPr>
        <w:t xml:space="preserve"> 10353. </w:t>
      </w:r>
      <w:r>
        <w:rPr>
          <w:rFonts w:asciiTheme="minorHAnsi" w:hAnsiTheme="minorHAnsi" w:cstheme="minorHAnsi"/>
          <w:sz w:val="20"/>
        </w:rPr>
        <w:t xml:space="preserve">  </w:t>
      </w:r>
    </w:p>
    <w:p w14:paraId="6B0EFCB0" w14:textId="24C67A93" w:rsidR="00EC6410" w:rsidRDefault="00A51A60" w:rsidP="00BA2888">
      <w:pPr>
        <w:numPr>
          <w:ilvl w:val="1"/>
          <w:numId w:val="26"/>
        </w:numPr>
        <w:spacing w:before="120" w:after="120"/>
        <w:rPr>
          <w:rFonts w:asciiTheme="minorHAnsi" w:hAnsiTheme="minorHAnsi" w:cstheme="minorHAnsi"/>
          <w:sz w:val="20"/>
        </w:rPr>
      </w:pPr>
      <w:r>
        <w:rPr>
          <w:rFonts w:asciiTheme="minorHAnsi" w:hAnsiTheme="minorHAnsi" w:cstheme="minorHAnsi"/>
          <w:b/>
          <w:bCs/>
          <w:sz w:val="20"/>
          <w:lang w:bidi="en-US"/>
        </w:rPr>
        <w:t xml:space="preserve">Iran Contracting Act.  </w:t>
      </w:r>
      <w:r w:rsidRPr="00EC6410">
        <w:rPr>
          <w:rFonts w:asciiTheme="minorHAnsi" w:hAnsiTheme="minorHAnsi" w:cstheme="minorHAnsi"/>
          <w:bCs/>
          <w:i/>
          <w:sz w:val="20"/>
        </w:rPr>
        <w:t xml:space="preserve">If the Contract Amount is </w:t>
      </w:r>
      <w:r>
        <w:rPr>
          <w:rFonts w:asciiTheme="minorHAnsi" w:hAnsiTheme="minorHAnsi" w:cstheme="minorHAnsi"/>
          <w:bCs/>
          <w:i/>
          <w:sz w:val="20"/>
        </w:rPr>
        <w:t>$1,000,000 or more</w:t>
      </w:r>
      <w:r w:rsidR="00D17605">
        <w:rPr>
          <w:rFonts w:asciiTheme="minorHAnsi" w:hAnsiTheme="minorHAnsi" w:cstheme="minorHAnsi"/>
          <w:bCs/>
          <w:i/>
          <w:sz w:val="20"/>
        </w:rPr>
        <w:t xml:space="preserve"> </w:t>
      </w:r>
      <w:r w:rsidR="00D17605" w:rsidRPr="00D17605">
        <w:rPr>
          <w:rFonts w:asciiTheme="minorHAnsi" w:hAnsiTheme="minorHAnsi" w:cstheme="minorHAnsi"/>
          <w:bCs/>
          <w:i/>
          <w:sz w:val="20"/>
        </w:rPr>
        <w:t xml:space="preserve">and Contractor did not provide to </w:t>
      </w:r>
      <w:r w:rsidR="00814D2A">
        <w:rPr>
          <w:rFonts w:asciiTheme="minorHAnsi" w:hAnsiTheme="minorHAnsi" w:cstheme="minorHAnsi"/>
          <w:bCs/>
          <w:i/>
          <w:sz w:val="20"/>
        </w:rPr>
        <w:t>Court</w:t>
      </w:r>
      <w:r w:rsidR="00D17605" w:rsidRPr="00D17605">
        <w:rPr>
          <w:rFonts w:asciiTheme="minorHAnsi" w:hAnsiTheme="minorHAnsi" w:cstheme="minorHAnsi"/>
          <w:bCs/>
          <w:i/>
          <w:sz w:val="20"/>
        </w:rPr>
        <w:t xml:space="preserve"> an Iran Contracting Act certification as part of the solicitation process</w:t>
      </w:r>
      <w:r>
        <w:rPr>
          <w:rFonts w:asciiTheme="minorHAnsi" w:hAnsiTheme="minorHAnsi" w:cstheme="minorHAnsi"/>
          <w:bCs/>
          <w:i/>
          <w:sz w:val="20"/>
        </w:rPr>
        <w:t xml:space="preserve">, </w:t>
      </w:r>
      <w:r w:rsidRPr="00EC6410">
        <w:rPr>
          <w:rFonts w:asciiTheme="minorHAnsi" w:hAnsiTheme="minorHAnsi" w:cstheme="minorHAnsi"/>
          <w:bCs/>
          <w:i/>
          <w:sz w:val="20"/>
        </w:rPr>
        <w:t xml:space="preserve">this section is applicable. </w:t>
      </w:r>
      <w:r>
        <w:rPr>
          <w:rFonts w:asciiTheme="minorHAnsi" w:hAnsiTheme="minorHAnsi" w:cstheme="minorHAnsi"/>
          <w:sz w:val="20"/>
        </w:rPr>
        <w:t xml:space="preserve"> </w:t>
      </w:r>
      <w:r w:rsidRPr="002F32CE">
        <w:rPr>
          <w:rFonts w:asciiTheme="minorHAnsi" w:hAnsiTheme="minorHAnsi" w:cstheme="minorHAnsi"/>
          <w:bCs/>
          <w:sz w:val="20"/>
          <w:lang w:bidi="en-US"/>
        </w:rPr>
        <w:t xml:space="preserve">Contractor certifies either (i) it is not on the current list of persons engaged in investment activities in Iran (“Iran List”) created by the California Department of General Services pursuant to PCC 2203(b), and is not a financial institution extending $20,000,000 or more in credit to another person, for </w:t>
      </w:r>
      <w:r w:rsidR="008C697F">
        <w:rPr>
          <w:rFonts w:asciiTheme="minorHAnsi" w:hAnsiTheme="minorHAnsi" w:cstheme="minorHAnsi"/>
          <w:bCs/>
          <w:sz w:val="20"/>
          <w:lang w:bidi="en-US"/>
        </w:rPr>
        <w:t>forty-five (</w:t>
      </w:r>
      <w:r w:rsidRPr="002F32CE">
        <w:rPr>
          <w:rFonts w:asciiTheme="minorHAnsi" w:hAnsiTheme="minorHAnsi" w:cstheme="minorHAnsi"/>
          <w:bCs/>
          <w:sz w:val="20"/>
          <w:lang w:bidi="en-US"/>
        </w:rPr>
        <w:t>45</w:t>
      </w:r>
      <w:r w:rsidR="008C697F">
        <w:rPr>
          <w:rFonts w:asciiTheme="minorHAnsi" w:hAnsiTheme="minorHAnsi" w:cstheme="minorHAnsi"/>
          <w:bCs/>
          <w:sz w:val="20"/>
          <w:lang w:bidi="en-US"/>
        </w:rPr>
        <w:t>)</w:t>
      </w:r>
      <w:r w:rsidRPr="002F32CE">
        <w:rPr>
          <w:rFonts w:asciiTheme="minorHAnsi" w:hAnsiTheme="minorHAnsi" w:cstheme="minorHAnsi"/>
          <w:bCs/>
          <w:sz w:val="20"/>
          <w:lang w:bidi="en-US"/>
        </w:rPr>
        <w:t xml:space="preserve"> days or more, if that other person will use the credit to provide goods or services in the energy sector in Iran and is identified on the Iran List, or (ii) it has received written permission from the </w:t>
      </w:r>
      <w:r w:rsidR="00814D2A">
        <w:rPr>
          <w:rFonts w:asciiTheme="minorHAnsi" w:hAnsiTheme="minorHAnsi" w:cstheme="minorHAnsi"/>
          <w:bCs/>
          <w:sz w:val="20"/>
          <w:lang w:bidi="en-US"/>
        </w:rPr>
        <w:t>Court</w:t>
      </w:r>
      <w:r w:rsidRPr="002F32CE">
        <w:rPr>
          <w:rFonts w:asciiTheme="minorHAnsi" w:hAnsiTheme="minorHAnsi" w:cstheme="minorHAnsi"/>
          <w:bCs/>
          <w:sz w:val="20"/>
          <w:lang w:bidi="en-US"/>
        </w:rPr>
        <w:t xml:space="preserve"> to enter into this Agreement pursuant to PCC 2203(c).</w:t>
      </w:r>
      <w:r w:rsidR="00EC6410">
        <w:rPr>
          <w:rFonts w:asciiTheme="minorHAnsi" w:hAnsiTheme="minorHAnsi" w:cstheme="minorHAnsi"/>
          <w:sz w:val="20"/>
        </w:rPr>
        <w:t xml:space="preserve"> </w:t>
      </w:r>
    </w:p>
    <w:p w14:paraId="3900D596" w14:textId="77777777" w:rsidR="00475D0F" w:rsidRPr="004E5170" w:rsidRDefault="00475D0F" w:rsidP="00475D0F">
      <w:pPr>
        <w:pStyle w:val="ListParagraph"/>
        <w:numPr>
          <w:ilvl w:val="1"/>
          <w:numId w:val="26"/>
        </w:numPr>
        <w:tabs>
          <w:tab w:val="left" w:pos="360"/>
        </w:tabs>
        <w:jc w:val="both"/>
        <w:rPr>
          <w:rFonts w:asciiTheme="minorHAnsi" w:hAnsiTheme="minorHAnsi" w:cstheme="minorHAnsi"/>
          <w:sz w:val="20"/>
        </w:rPr>
      </w:pPr>
      <w:r>
        <w:rPr>
          <w:b/>
          <w:sz w:val="20"/>
        </w:rPr>
        <w:t>Loss Leader Prohibition.</w:t>
      </w:r>
      <w:r w:rsidRPr="0028667C">
        <w:rPr>
          <w:sz w:val="20"/>
        </w:rPr>
        <w:t xml:space="preserve">  </w:t>
      </w:r>
      <w:r w:rsidRPr="00C47A01">
        <w:rPr>
          <w:i/>
          <w:sz w:val="20"/>
        </w:rPr>
        <w:t xml:space="preserve">If this Agreement involves the </w:t>
      </w:r>
      <w:r>
        <w:rPr>
          <w:i/>
          <w:sz w:val="20"/>
        </w:rPr>
        <w:t xml:space="preserve">purchase of goods, </w:t>
      </w:r>
      <w:r w:rsidRPr="00EC6410">
        <w:rPr>
          <w:rFonts w:asciiTheme="minorHAnsi" w:hAnsiTheme="minorHAnsi" w:cstheme="minorHAnsi"/>
          <w:bCs/>
          <w:i/>
          <w:sz w:val="20"/>
        </w:rPr>
        <w:t>this section is applicable</w:t>
      </w:r>
      <w:r>
        <w:rPr>
          <w:rFonts w:asciiTheme="minorHAnsi" w:hAnsiTheme="minorHAnsi" w:cstheme="minorHAnsi"/>
          <w:bCs/>
          <w:i/>
          <w:sz w:val="20"/>
        </w:rPr>
        <w:t xml:space="preserve">.  </w:t>
      </w:r>
      <w:r w:rsidRPr="0028667C">
        <w:rPr>
          <w:sz w:val="20"/>
        </w:rPr>
        <w:t>Contractor shall not sell or use any article or product as a “loss leader” as defined in Section 17030 of the Business and Professions Code.</w:t>
      </w:r>
    </w:p>
    <w:p w14:paraId="700EB9D3" w14:textId="77777777" w:rsidR="004E5170" w:rsidRPr="00475D0F" w:rsidRDefault="004E5170" w:rsidP="004E5170">
      <w:pPr>
        <w:pStyle w:val="ListParagraph"/>
        <w:ind w:left="936"/>
        <w:jc w:val="both"/>
        <w:rPr>
          <w:rFonts w:asciiTheme="minorHAnsi" w:hAnsiTheme="minorHAnsi" w:cstheme="minorHAnsi"/>
          <w:sz w:val="20"/>
        </w:rPr>
      </w:pPr>
    </w:p>
    <w:p w14:paraId="7FFBC7CA" w14:textId="77777777" w:rsidR="008F1CA8" w:rsidRDefault="00475D0F"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Recycling.  </w:t>
      </w:r>
      <w:r w:rsidRPr="00475D0F">
        <w:rPr>
          <w:rFonts w:asciiTheme="minorHAnsi" w:hAnsiTheme="minorHAnsi" w:cstheme="minorHAnsi"/>
          <w:bCs/>
          <w:i/>
          <w:sz w:val="20"/>
        </w:rPr>
        <w:t xml:space="preserve">If this Agreement provides for the purchase </w:t>
      </w:r>
      <w:r w:rsidR="00FC7FBB">
        <w:rPr>
          <w:rFonts w:asciiTheme="minorHAnsi" w:hAnsiTheme="minorHAnsi" w:cstheme="minorHAnsi"/>
          <w:bCs/>
          <w:i/>
          <w:sz w:val="20"/>
        </w:rPr>
        <w:t xml:space="preserve">or use </w:t>
      </w:r>
      <w:r w:rsidRPr="00475D0F">
        <w:rPr>
          <w:rFonts w:asciiTheme="minorHAnsi" w:hAnsiTheme="minorHAnsi" w:cstheme="minorHAnsi"/>
          <w:bCs/>
          <w:i/>
          <w:sz w:val="20"/>
        </w:rPr>
        <w:t>of goods specified in PCC 12207 (for example, certain paper products, office supplies, mulch, glass products, lubricating oils, plastic products, paint, antifreeze, tires and t</w:t>
      </w:r>
      <w:r w:rsidRPr="004E5170">
        <w:rPr>
          <w:rFonts w:asciiTheme="minorHAnsi" w:hAnsiTheme="minorHAnsi" w:cstheme="minorHAnsi"/>
          <w:bCs/>
          <w:i/>
          <w:sz w:val="20"/>
        </w:rPr>
        <w:t xml:space="preserve">ire-derived products, and metal products), </w:t>
      </w:r>
      <w:r w:rsidR="004E5170" w:rsidRPr="004E5170">
        <w:rPr>
          <w:rFonts w:asciiTheme="minorHAnsi" w:hAnsiTheme="minorHAnsi" w:cstheme="minorHAnsi"/>
          <w:bCs/>
          <w:i/>
          <w:sz w:val="20"/>
        </w:rPr>
        <w:t xml:space="preserve">this section is applicable </w:t>
      </w:r>
      <w:r w:rsidRPr="004E5170">
        <w:rPr>
          <w:rFonts w:asciiTheme="minorHAnsi" w:hAnsiTheme="minorHAnsi" w:cstheme="minorHAnsi"/>
          <w:bCs/>
          <w:i/>
          <w:sz w:val="20"/>
        </w:rPr>
        <w:t xml:space="preserve">with respect to </w:t>
      </w:r>
      <w:r w:rsidR="004E5170" w:rsidRPr="004E5170">
        <w:rPr>
          <w:rFonts w:asciiTheme="minorHAnsi" w:hAnsiTheme="minorHAnsi" w:cstheme="minorHAnsi"/>
          <w:bCs/>
          <w:i/>
          <w:sz w:val="20"/>
        </w:rPr>
        <w:t>those</w:t>
      </w:r>
      <w:r w:rsidRPr="004E5170">
        <w:rPr>
          <w:rFonts w:asciiTheme="minorHAnsi" w:hAnsiTheme="minorHAnsi" w:cstheme="minorHAnsi"/>
          <w:bCs/>
          <w:i/>
          <w:sz w:val="20"/>
        </w:rPr>
        <w:t xml:space="preserve"> goods</w:t>
      </w:r>
      <w:r w:rsidR="004E5170" w:rsidRPr="004E5170">
        <w:rPr>
          <w:rFonts w:asciiTheme="minorHAnsi" w:hAnsiTheme="minorHAnsi" w:cstheme="minorHAnsi"/>
          <w:bCs/>
          <w:i/>
          <w:sz w:val="20"/>
        </w:rPr>
        <w:t>.</w:t>
      </w:r>
      <w:r w:rsidR="007477E1">
        <w:rPr>
          <w:rFonts w:asciiTheme="minorHAnsi" w:hAnsiTheme="minorHAnsi" w:cstheme="minorHAnsi"/>
          <w:bCs/>
          <w:i/>
          <w:sz w:val="20"/>
        </w:rPr>
        <w:t xml:space="preserve"> Without limiting the foregoing, if this Agreement includes </w:t>
      </w:r>
      <w:r w:rsidR="007477E1" w:rsidRPr="007477E1">
        <w:rPr>
          <w:rFonts w:asciiTheme="minorHAnsi" w:hAnsiTheme="minorHAnsi" w:cstheme="minorHAnsi"/>
          <w:bCs/>
          <w:i/>
          <w:sz w:val="20"/>
        </w:rPr>
        <w:t xml:space="preserve">(i) </w:t>
      </w:r>
      <w:r w:rsidR="007477E1">
        <w:rPr>
          <w:rFonts w:asciiTheme="minorHAnsi" w:hAnsiTheme="minorHAnsi" w:cstheme="minorHAnsi"/>
          <w:bCs/>
          <w:i/>
          <w:sz w:val="20"/>
        </w:rPr>
        <w:t xml:space="preserve">document </w:t>
      </w:r>
      <w:r w:rsidR="007477E1" w:rsidRPr="007477E1">
        <w:rPr>
          <w:rFonts w:asciiTheme="minorHAnsi" w:hAnsiTheme="minorHAnsi" w:cstheme="minorHAnsi"/>
          <w:bCs/>
          <w:i/>
          <w:sz w:val="20"/>
        </w:rPr>
        <w:t>pr</w:t>
      </w:r>
      <w:r w:rsidR="007477E1">
        <w:rPr>
          <w:rFonts w:asciiTheme="minorHAnsi" w:hAnsiTheme="minorHAnsi" w:cstheme="minorHAnsi"/>
          <w:bCs/>
          <w:i/>
          <w:sz w:val="20"/>
        </w:rPr>
        <w:t>inting, (ii) parts cleaning, or</w:t>
      </w:r>
      <w:r w:rsidR="007477E1" w:rsidRPr="007477E1">
        <w:rPr>
          <w:rFonts w:asciiTheme="minorHAnsi" w:hAnsiTheme="minorHAnsi" w:cstheme="minorHAnsi"/>
          <w:bCs/>
          <w:i/>
          <w:sz w:val="20"/>
        </w:rPr>
        <w:t xml:space="preserve"> (iii) janitorial and building maintenance services</w:t>
      </w:r>
      <w:r w:rsidR="007477E1">
        <w:rPr>
          <w:rFonts w:asciiTheme="minorHAnsi" w:hAnsiTheme="minorHAnsi" w:cstheme="minorHAnsi"/>
          <w:bCs/>
          <w:i/>
          <w:sz w:val="20"/>
        </w:rPr>
        <w:t>, this section is applicable</w:t>
      </w:r>
      <w:r w:rsidR="00BC00C8">
        <w:rPr>
          <w:rFonts w:asciiTheme="minorHAnsi" w:hAnsiTheme="minorHAnsi" w:cstheme="minorHAnsi"/>
          <w:bCs/>
          <w:i/>
          <w:sz w:val="20"/>
        </w:rPr>
        <w:t xml:space="preserve">.  </w:t>
      </w:r>
      <w:r w:rsidR="008E53A0" w:rsidRPr="002D7DFA">
        <w:rPr>
          <w:rFonts w:asciiTheme="minorHAnsi" w:hAnsiTheme="minorHAnsi" w:cstheme="minorHAnsi"/>
          <w:bCs/>
          <w:sz w:val="20"/>
        </w:rPr>
        <w:t>Contractor shall use recycled products in the performance of this Agreement to the maximum extent doing so is economically feasible</w:t>
      </w:r>
      <w:r w:rsidR="00C54301">
        <w:rPr>
          <w:rFonts w:asciiTheme="minorHAnsi" w:hAnsiTheme="minorHAnsi" w:cstheme="minorHAnsi"/>
          <w:bCs/>
          <w:sz w:val="20"/>
        </w:rPr>
        <w:t>.</w:t>
      </w:r>
      <w:r w:rsidR="008E53A0">
        <w:rPr>
          <w:rFonts w:asciiTheme="minorHAnsi" w:hAnsiTheme="minorHAnsi" w:cstheme="minorHAnsi"/>
          <w:bCs/>
          <w:sz w:val="20"/>
        </w:rPr>
        <w:t xml:space="preserve"> U</w:t>
      </w:r>
      <w:r w:rsidR="008E53A0" w:rsidRPr="004350D9">
        <w:rPr>
          <w:rFonts w:asciiTheme="minorHAnsi" w:hAnsiTheme="minorHAnsi" w:cstheme="minorHAnsi"/>
          <w:sz w:val="20"/>
        </w:rPr>
        <w:t>p</w:t>
      </w:r>
      <w:r w:rsidR="008E53A0" w:rsidRPr="001A77CD">
        <w:rPr>
          <w:rFonts w:asciiTheme="minorHAnsi" w:hAnsiTheme="minorHAnsi" w:cstheme="minorHAnsi"/>
          <w:sz w:val="20"/>
        </w:rPr>
        <w:t xml:space="preserve">on request, Contractor shall certify in writing under penalty of perjury, the minimum, if not exact, percentage of </w:t>
      </w:r>
      <w:proofErr w:type="spellStart"/>
      <w:r w:rsidR="008E53A0" w:rsidRPr="001A77CD">
        <w:rPr>
          <w:rFonts w:asciiTheme="minorHAnsi" w:hAnsiTheme="minorHAnsi" w:cstheme="minorHAnsi"/>
          <w:sz w:val="20"/>
        </w:rPr>
        <w:t>post consumer</w:t>
      </w:r>
      <w:proofErr w:type="spellEnd"/>
      <w:r w:rsidR="008E53A0" w:rsidRPr="001A77CD">
        <w:rPr>
          <w:rFonts w:asciiTheme="minorHAnsi" w:hAnsiTheme="minorHAnsi" w:cstheme="minorHAnsi"/>
          <w:sz w:val="20"/>
        </w:rPr>
        <w:t xml:space="preserve"> material as defined in the </w:t>
      </w:r>
      <w:r w:rsidR="008E53A0">
        <w:rPr>
          <w:rFonts w:asciiTheme="minorHAnsi" w:hAnsiTheme="minorHAnsi" w:cstheme="minorHAnsi"/>
          <w:sz w:val="20"/>
        </w:rPr>
        <w:t>PCC</w:t>
      </w:r>
      <w:r w:rsidR="008E53A0" w:rsidRPr="001A77CD">
        <w:rPr>
          <w:rFonts w:asciiTheme="minorHAnsi" w:hAnsiTheme="minorHAnsi" w:cstheme="minorHAnsi"/>
          <w:sz w:val="20"/>
        </w:rPr>
        <w:t xml:space="preserve"> 12200, in </w:t>
      </w:r>
      <w:r w:rsidR="008E53A0">
        <w:rPr>
          <w:rFonts w:asciiTheme="minorHAnsi" w:hAnsiTheme="minorHAnsi" w:cstheme="minorHAnsi"/>
          <w:sz w:val="20"/>
        </w:rPr>
        <w:t xml:space="preserve">such goods </w:t>
      </w:r>
      <w:r w:rsidR="008E53A0" w:rsidRPr="001A77CD">
        <w:rPr>
          <w:rFonts w:asciiTheme="minorHAnsi" w:hAnsiTheme="minorHAnsi" w:cstheme="minorHAnsi"/>
          <w:sz w:val="20"/>
        </w:rPr>
        <w:t xml:space="preserve">regardless of whether the </w:t>
      </w:r>
      <w:r w:rsidR="008E53A0">
        <w:rPr>
          <w:rFonts w:asciiTheme="minorHAnsi" w:hAnsiTheme="minorHAnsi" w:cstheme="minorHAnsi"/>
          <w:sz w:val="20"/>
        </w:rPr>
        <w:t>goods</w:t>
      </w:r>
      <w:r w:rsidR="008E53A0" w:rsidRPr="001A77CD">
        <w:rPr>
          <w:rFonts w:asciiTheme="minorHAnsi" w:hAnsiTheme="minorHAnsi" w:cstheme="minorHAnsi"/>
          <w:sz w:val="20"/>
        </w:rPr>
        <w:t xml:space="preserve"> meet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12209</w:t>
      </w:r>
      <w:r w:rsidR="008E53A0">
        <w:rPr>
          <w:rFonts w:asciiTheme="minorHAnsi" w:hAnsiTheme="minorHAnsi" w:cstheme="minorHAnsi"/>
          <w:sz w:val="20"/>
        </w:rPr>
        <w:t xml:space="preserve">. </w:t>
      </w:r>
      <w:r w:rsidR="008E53A0" w:rsidRPr="001A77CD">
        <w:rPr>
          <w:rFonts w:asciiTheme="minorHAnsi" w:hAnsiTheme="minorHAnsi" w:cstheme="minorHAnsi"/>
          <w:sz w:val="20"/>
        </w:rPr>
        <w:t xml:space="preserve">With respect to printer or duplication cartridges that comply with the requirements of </w:t>
      </w:r>
      <w:r w:rsidR="008E53A0">
        <w:rPr>
          <w:rFonts w:asciiTheme="minorHAnsi" w:hAnsiTheme="minorHAnsi" w:cstheme="minorHAnsi"/>
          <w:sz w:val="20"/>
        </w:rPr>
        <w:t>PCC</w:t>
      </w:r>
      <w:r w:rsidR="008E53A0" w:rsidRPr="001A77CD">
        <w:rPr>
          <w:rFonts w:asciiTheme="minorHAnsi" w:hAnsiTheme="minorHAnsi" w:cstheme="minorHAnsi"/>
          <w:sz w:val="20"/>
        </w:rPr>
        <w:t xml:space="preserve"> 12156(e), the certification required by this subdivision shall specify that the c</w:t>
      </w:r>
      <w:r w:rsidR="008E53A0">
        <w:rPr>
          <w:rFonts w:asciiTheme="minorHAnsi" w:hAnsiTheme="minorHAnsi" w:cstheme="minorHAnsi"/>
          <w:sz w:val="20"/>
        </w:rPr>
        <w:t>artridges so comply.</w:t>
      </w:r>
    </w:p>
    <w:p w14:paraId="792C7F33" w14:textId="77777777" w:rsidR="008F1CA8" w:rsidRDefault="008F1CA8" w:rsidP="008F1CA8">
      <w:pPr>
        <w:pStyle w:val="ListParagraph"/>
        <w:ind w:left="936"/>
        <w:jc w:val="both"/>
        <w:rPr>
          <w:rFonts w:asciiTheme="minorHAnsi" w:hAnsiTheme="minorHAnsi" w:cstheme="minorHAnsi"/>
          <w:sz w:val="20"/>
        </w:rPr>
      </w:pPr>
    </w:p>
    <w:p w14:paraId="3B18BA3E" w14:textId="0DF67267" w:rsidR="004E5170" w:rsidRDefault="008F1CA8" w:rsidP="00475D0F">
      <w:pPr>
        <w:pStyle w:val="ListParagraph"/>
        <w:numPr>
          <w:ilvl w:val="1"/>
          <w:numId w:val="26"/>
        </w:numPr>
        <w:tabs>
          <w:tab w:val="left" w:pos="360"/>
        </w:tabs>
        <w:jc w:val="both"/>
        <w:rPr>
          <w:rFonts w:asciiTheme="minorHAnsi" w:hAnsiTheme="minorHAnsi" w:cstheme="minorHAnsi"/>
          <w:sz w:val="20"/>
        </w:rPr>
      </w:pPr>
      <w:r>
        <w:rPr>
          <w:rFonts w:asciiTheme="minorHAnsi" w:hAnsiTheme="minorHAnsi" w:cstheme="minorHAnsi"/>
          <w:b/>
          <w:sz w:val="20"/>
        </w:rPr>
        <w:t xml:space="preserve">Sweatshop Labor. </w:t>
      </w:r>
      <w:r w:rsidRPr="008F1CA8">
        <w:rPr>
          <w:rFonts w:asciiTheme="minorHAnsi" w:hAnsiTheme="minorHAnsi" w:cstheme="minorHAnsi"/>
          <w:bCs/>
          <w:i/>
          <w:sz w:val="20"/>
        </w:rPr>
        <w:t xml:space="preserve">If this Agreement provides for the laundering of apparel, garments or corresponding accessories, or for furnishing equipment, materials, or supplies other than </w:t>
      </w:r>
      <w:r w:rsidR="00524AF9">
        <w:rPr>
          <w:rFonts w:asciiTheme="minorHAnsi" w:hAnsiTheme="minorHAnsi" w:cstheme="minorHAnsi"/>
          <w:bCs/>
          <w:i/>
          <w:sz w:val="20"/>
        </w:rPr>
        <w:t xml:space="preserve">for </w:t>
      </w:r>
      <w:r w:rsidRPr="008F1CA8">
        <w:rPr>
          <w:rFonts w:asciiTheme="minorHAnsi" w:hAnsiTheme="minorHAnsi" w:cstheme="minorHAnsi"/>
          <w:bCs/>
          <w:i/>
          <w:sz w:val="20"/>
        </w:rPr>
        <w:t>public works, this section is applicable.</w:t>
      </w:r>
      <w:r>
        <w:rPr>
          <w:rFonts w:asciiTheme="minorHAnsi" w:hAnsiTheme="minorHAnsi" w:cstheme="minorHAnsi"/>
          <w:bCs/>
          <w:sz w:val="20"/>
        </w:rPr>
        <w:t xml:space="preserve"> </w:t>
      </w:r>
      <w:r>
        <w:rPr>
          <w:rFonts w:asciiTheme="minorHAnsi" w:hAnsiTheme="minorHAnsi" w:cstheme="minorHAnsi"/>
          <w:sz w:val="20"/>
        </w:rPr>
        <w:t>Contractor certifies that n</w:t>
      </w:r>
      <w:r w:rsidRPr="002B5F46">
        <w:rPr>
          <w:rFonts w:asciiTheme="minorHAnsi" w:hAnsiTheme="minorHAnsi" w:cstheme="minorHAnsi"/>
          <w:sz w:val="20"/>
        </w:rPr>
        <w:t xml:space="preserve">o apparel, garments or corresponding accessories, equipment, materials, or supplies furnished to the </w:t>
      </w:r>
      <w:r w:rsidR="00814D2A">
        <w:rPr>
          <w:rFonts w:asciiTheme="minorHAnsi" w:hAnsiTheme="minorHAnsi" w:cstheme="minorHAnsi"/>
          <w:sz w:val="20"/>
        </w:rPr>
        <w:t>Court</w:t>
      </w:r>
      <w:r w:rsidRPr="002B5F46">
        <w:rPr>
          <w:rFonts w:asciiTheme="minorHAnsi" w:hAnsiTheme="minorHAnsi" w:cstheme="minorHAnsi"/>
          <w:sz w:val="20"/>
        </w:rPr>
        <w:t xml:space="preserve"> under this Agreement have been laundered or produced in whole or in part by sweatshop labor, forced labor, convict labor, indentured labor under penal sanction, abusive forms of child labor or exploitation of children in sweatshop labor, or with the benefit of sweatshop labor, forced labor, convict labor, indentured labor under penal sanction, abusive forms of child labor or exploitation of children in sweatshop labor. Contractor adheres to the Sweatfree Code of Conduct as set forth on the California Department of Industrial Relations website located at www.dir.ca.gov, and PCC 6108</w:t>
      </w:r>
      <w:r>
        <w:rPr>
          <w:rFonts w:asciiTheme="minorHAnsi" w:hAnsiTheme="minorHAnsi" w:cstheme="minorHAnsi"/>
          <w:sz w:val="20"/>
        </w:rPr>
        <w:t xml:space="preserve">. </w:t>
      </w:r>
      <w:r w:rsidRPr="002B5F46">
        <w:rPr>
          <w:rFonts w:asciiTheme="minorHAnsi" w:hAnsiTheme="minorHAnsi" w:cstheme="minorHAnsi"/>
          <w:sz w:val="20"/>
        </w:rPr>
        <w:t xml:space="preserve">Contractor </w:t>
      </w:r>
      <w:r>
        <w:rPr>
          <w:rFonts w:asciiTheme="minorHAnsi" w:hAnsiTheme="minorHAnsi" w:cstheme="minorHAnsi"/>
          <w:sz w:val="20"/>
        </w:rPr>
        <w:t xml:space="preserve">agrees to </w:t>
      </w:r>
      <w:r w:rsidRPr="002B5F46">
        <w:rPr>
          <w:rFonts w:asciiTheme="minorHAnsi" w:hAnsiTheme="minorHAnsi" w:cstheme="minorHAnsi"/>
          <w:sz w:val="20"/>
        </w:rPr>
        <w:t xml:space="preserve">cooperate fully in providing reasonable access to Contractor’s records, documents, agents, and employees, and premises if reasonably required by authorized officials of the Department of Industrial Relations, or the Department of Justice to determine Contractor’s compliance with the requirements under this section and shall provide the same rights of access to the </w:t>
      </w:r>
      <w:r w:rsidR="00814D2A">
        <w:rPr>
          <w:rFonts w:asciiTheme="minorHAnsi" w:hAnsiTheme="minorHAnsi" w:cstheme="minorHAnsi"/>
          <w:sz w:val="20"/>
        </w:rPr>
        <w:t>Court</w:t>
      </w:r>
      <w:r w:rsidR="00E90DC1">
        <w:rPr>
          <w:rFonts w:asciiTheme="minorHAnsi" w:hAnsiTheme="minorHAnsi" w:cstheme="minorHAnsi"/>
          <w:sz w:val="20"/>
        </w:rPr>
        <w:t>.</w:t>
      </w:r>
    </w:p>
    <w:p w14:paraId="3EADB9F6" w14:textId="77777777" w:rsidR="00E77106" w:rsidRDefault="00E77106" w:rsidP="00E77106">
      <w:pPr>
        <w:pStyle w:val="ListParagraph"/>
        <w:ind w:left="936"/>
        <w:jc w:val="both"/>
        <w:rPr>
          <w:rFonts w:asciiTheme="minorHAnsi" w:hAnsiTheme="minorHAnsi" w:cstheme="minorHAnsi"/>
          <w:sz w:val="20"/>
        </w:rPr>
      </w:pPr>
    </w:p>
    <w:p w14:paraId="29C3D940" w14:textId="194231AD" w:rsidR="00E77106" w:rsidRDefault="00FD729F" w:rsidP="00E77106">
      <w:pPr>
        <w:pStyle w:val="ListParagraph"/>
        <w:numPr>
          <w:ilvl w:val="1"/>
          <w:numId w:val="26"/>
        </w:numPr>
        <w:tabs>
          <w:tab w:val="left" w:pos="360"/>
        </w:tabs>
        <w:rPr>
          <w:rFonts w:asciiTheme="minorHAnsi" w:hAnsiTheme="minorHAnsi" w:cstheme="minorHAnsi"/>
          <w:sz w:val="20"/>
        </w:rPr>
      </w:pPr>
      <w:r>
        <w:rPr>
          <w:rFonts w:asciiTheme="minorHAnsi" w:hAnsiTheme="minorHAnsi" w:cstheme="minorHAnsi"/>
          <w:b/>
          <w:sz w:val="20"/>
        </w:rPr>
        <w:t>Federal</w:t>
      </w:r>
      <w:r w:rsidR="00E77106">
        <w:rPr>
          <w:rFonts w:asciiTheme="minorHAnsi" w:hAnsiTheme="minorHAnsi" w:cstheme="minorHAnsi"/>
          <w:b/>
          <w:sz w:val="20"/>
        </w:rPr>
        <w:t xml:space="preserve"> Funding Requirements. </w:t>
      </w:r>
      <w:r w:rsidR="00E77106" w:rsidRPr="00E77106">
        <w:rPr>
          <w:rFonts w:asciiTheme="minorHAnsi" w:hAnsiTheme="minorHAnsi" w:cstheme="minorHAnsi"/>
          <w:bCs/>
          <w:i/>
          <w:sz w:val="20"/>
        </w:rPr>
        <w:t xml:space="preserve">If this Agreement is funded in whole or in part by the federal government, </w:t>
      </w:r>
      <w:r w:rsidR="00E77106" w:rsidRPr="00E77106">
        <w:rPr>
          <w:rFonts w:asciiTheme="minorHAnsi" w:hAnsiTheme="minorHAnsi" w:cstheme="minorHAnsi"/>
          <w:i/>
          <w:sz w:val="20"/>
        </w:rPr>
        <w:t>this section is applicable.</w:t>
      </w:r>
      <w:r w:rsidR="00E77106">
        <w:rPr>
          <w:rFonts w:asciiTheme="minorHAnsi" w:hAnsiTheme="minorHAnsi" w:cstheme="minorHAnsi"/>
          <w:sz w:val="20"/>
        </w:rPr>
        <w:t xml:space="preserve"> </w:t>
      </w:r>
      <w:r w:rsidR="00E77106" w:rsidRPr="009F68CD">
        <w:rPr>
          <w:rFonts w:asciiTheme="minorHAnsi" w:hAnsiTheme="minorHAnsi" w:cstheme="minorHAnsi"/>
          <w:sz w:val="20"/>
        </w:rPr>
        <w:t>I</w:t>
      </w:r>
      <w:r w:rsidR="00E77106" w:rsidRPr="002D7DFA">
        <w:rPr>
          <w:rFonts w:asciiTheme="minorHAnsi" w:hAnsiTheme="minorHAnsi" w:cstheme="minorHAnsi"/>
          <w:bCs/>
          <w:sz w:val="20"/>
        </w:rPr>
        <w:t>t is mutually understood between the parties that this Agreement may have been written for the mutual benefit of both parties before ascertaining the availability of congressional appropriation of funds, to avoid program and fiscal delays that would occur if this Agreement were executed after that determination was made</w:t>
      </w:r>
      <w:r w:rsidR="00E77106">
        <w:rPr>
          <w:rFonts w:asciiTheme="minorHAnsi" w:hAnsiTheme="minorHAnsi" w:cstheme="minorHAnsi"/>
          <w:bCs/>
          <w:sz w:val="20"/>
        </w:rPr>
        <w:t>. T</w:t>
      </w:r>
      <w:r w:rsidR="00E77106" w:rsidRPr="002D7DFA">
        <w:rPr>
          <w:rFonts w:asciiTheme="minorHAnsi" w:hAnsiTheme="minorHAnsi" w:cstheme="minorHAnsi"/>
          <w:bCs/>
          <w:sz w:val="20"/>
        </w:rPr>
        <w:t xml:space="preserve">his Agreement is valid and enforceable only if sufficient funds are made available to the </w:t>
      </w:r>
      <w:r w:rsidR="00814D2A">
        <w:rPr>
          <w:rFonts w:asciiTheme="minorHAnsi" w:hAnsiTheme="minorHAnsi" w:cstheme="minorHAnsi"/>
          <w:sz w:val="20"/>
        </w:rPr>
        <w:t>Court</w:t>
      </w:r>
      <w:r w:rsidR="00E77106" w:rsidRPr="002B5F46">
        <w:rPr>
          <w:rFonts w:asciiTheme="minorHAnsi" w:hAnsiTheme="minorHAnsi" w:cstheme="minorHAnsi"/>
          <w:sz w:val="20"/>
        </w:rPr>
        <w:t xml:space="preserve"> </w:t>
      </w:r>
      <w:r w:rsidR="00E77106" w:rsidRPr="002D7DFA">
        <w:rPr>
          <w:rFonts w:asciiTheme="minorHAnsi" w:hAnsiTheme="minorHAnsi" w:cstheme="minorHAnsi"/>
          <w:bCs/>
          <w:sz w:val="20"/>
        </w:rPr>
        <w:t>by the United State Government for the fiscal year in which they are due and consistent with any stated programmatic purpose, and this Agreement is subject to any additional restrictions, limitations, or conditions enacted by the Congress or to any statute enacted by the Congress that may affect the provisions, terms, or funding of this Agreement in any manner</w:t>
      </w:r>
      <w:r w:rsidR="00E77106">
        <w:rPr>
          <w:rFonts w:asciiTheme="minorHAnsi" w:hAnsiTheme="minorHAnsi" w:cstheme="minorHAnsi"/>
          <w:bCs/>
          <w:sz w:val="20"/>
        </w:rPr>
        <w:t>. T</w:t>
      </w:r>
      <w:r w:rsidR="00E77106" w:rsidRPr="002D7DFA">
        <w:rPr>
          <w:rFonts w:asciiTheme="minorHAnsi" w:hAnsiTheme="minorHAnsi" w:cstheme="minorHAnsi"/>
          <w:bCs/>
          <w:sz w:val="20"/>
        </w:rPr>
        <w:t>he parties mutually agree that if the Congress does not appropriate sufficient funds for any program under which this Agreement is intended to be paid, this Agreement shall be deemed amended without any further action of the parties to reflect any reduction in funds</w:t>
      </w:r>
      <w:r w:rsidR="00E77106">
        <w:rPr>
          <w:rFonts w:asciiTheme="minorHAnsi" w:hAnsiTheme="minorHAnsi" w:cstheme="minorHAnsi"/>
          <w:bCs/>
          <w:sz w:val="20"/>
        </w:rPr>
        <w:t>. Th</w:t>
      </w:r>
      <w:r w:rsidR="00E77106" w:rsidRPr="002D7DFA">
        <w:rPr>
          <w:rFonts w:asciiTheme="minorHAnsi" w:hAnsiTheme="minorHAnsi" w:cstheme="minorHAnsi"/>
          <w:bCs/>
          <w:sz w:val="20"/>
        </w:rPr>
        <w:t xml:space="preserve">e </w:t>
      </w:r>
      <w:r w:rsidR="00814D2A">
        <w:rPr>
          <w:rFonts w:asciiTheme="minorHAnsi" w:hAnsiTheme="minorHAnsi" w:cstheme="minorHAnsi"/>
          <w:bCs/>
          <w:sz w:val="20"/>
        </w:rPr>
        <w:t>Court</w:t>
      </w:r>
      <w:r w:rsidR="00E77106" w:rsidRPr="002D7DFA">
        <w:rPr>
          <w:rFonts w:asciiTheme="minorHAnsi" w:hAnsiTheme="minorHAnsi" w:cstheme="minorHAnsi"/>
          <w:bCs/>
          <w:sz w:val="20"/>
        </w:rPr>
        <w:t xml:space="preserve"> may invalidate this Agreement under the termination for convenience or cancellation clause (provi</w:t>
      </w:r>
      <w:r w:rsidR="001E2002">
        <w:rPr>
          <w:rFonts w:asciiTheme="minorHAnsi" w:hAnsiTheme="minorHAnsi" w:cstheme="minorHAnsi"/>
          <w:bCs/>
          <w:sz w:val="20"/>
        </w:rPr>
        <w:t xml:space="preserve">ding for no more than </w:t>
      </w:r>
      <w:r w:rsidR="00866E99">
        <w:rPr>
          <w:rFonts w:asciiTheme="minorHAnsi" w:hAnsiTheme="minorHAnsi" w:cstheme="minorHAnsi"/>
          <w:bCs/>
          <w:sz w:val="20"/>
        </w:rPr>
        <w:t>thirty (</w:t>
      </w:r>
      <w:r w:rsidR="001E2002">
        <w:rPr>
          <w:rFonts w:asciiTheme="minorHAnsi" w:hAnsiTheme="minorHAnsi" w:cstheme="minorHAnsi"/>
          <w:bCs/>
          <w:sz w:val="20"/>
        </w:rPr>
        <w:t>30</w:t>
      </w:r>
      <w:r w:rsidR="00866E99">
        <w:rPr>
          <w:rFonts w:asciiTheme="minorHAnsi" w:hAnsiTheme="minorHAnsi" w:cstheme="minorHAnsi"/>
          <w:bCs/>
          <w:sz w:val="20"/>
        </w:rPr>
        <w:t>)</w:t>
      </w:r>
      <w:r w:rsidR="001E2002">
        <w:rPr>
          <w:rFonts w:asciiTheme="minorHAnsi" w:hAnsiTheme="minorHAnsi" w:cstheme="minorHAnsi"/>
          <w:bCs/>
          <w:sz w:val="20"/>
        </w:rPr>
        <w:t xml:space="preserve"> days’ N</w:t>
      </w:r>
      <w:r w:rsidR="00E77106" w:rsidRPr="002D7DFA">
        <w:rPr>
          <w:rFonts w:asciiTheme="minorHAnsi" w:hAnsiTheme="minorHAnsi" w:cstheme="minorHAnsi"/>
          <w:bCs/>
          <w:sz w:val="20"/>
        </w:rPr>
        <w:t>otice of termination or cancellation</w:t>
      </w:r>
      <w:proofErr w:type="gramStart"/>
      <w:r w:rsidR="00E77106" w:rsidRPr="002D7DFA">
        <w:rPr>
          <w:rFonts w:asciiTheme="minorHAnsi" w:hAnsiTheme="minorHAnsi" w:cstheme="minorHAnsi"/>
          <w:bCs/>
          <w:sz w:val="20"/>
        </w:rPr>
        <w:t>), or</w:t>
      </w:r>
      <w:proofErr w:type="gramEnd"/>
      <w:r w:rsidR="00E77106" w:rsidRPr="002D7DFA">
        <w:rPr>
          <w:rFonts w:asciiTheme="minorHAnsi" w:hAnsiTheme="minorHAnsi" w:cstheme="minorHAnsi"/>
          <w:bCs/>
          <w:sz w:val="20"/>
        </w:rPr>
        <w:t xml:space="preserve"> amend this Agreement to reflect any reduction in funds</w:t>
      </w:r>
      <w:r w:rsidR="00E77106">
        <w:rPr>
          <w:rFonts w:asciiTheme="minorHAnsi" w:hAnsiTheme="minorHAnsi" w:cstheme="minorHAnsi"/>
          <w:bCs/>
          <w:sz w:val="20"/>
        </w:rPr>
        <w:t xml:space="preserve">. </w:t>
      </w:r>
    </w:p>
    <w:p w14:paraId="59723FA5" w14:textId="77777777" w:rsidR="00C034E2" w:rsidRDefault="00C034E2" w:rsidP="00C034E2">
      <w:pPr>
        <w:pStyle w:val="ListParagraph"/>
        <w:ind w:left="936"/>
        <w:rPr>
          <w:rFonts w:asciiTheme="minorHAnsi" w:hAnsiTheme="minorHAnsi" w:cstheme="minorHAnsi"/>
          <w:sz w:val="20"/>
        </w:rPr>
      </w:pPr>
    </w:p>
    <w:p w14:paraId="0F007D27" w14:textId="58207806" w:rsidR="00C034E2" w:rsidRPr="00F73F32" w:rsidRDefault="00C034E2" w:rsidP="00C034E2">
      <w:pPr>
        <w:pStyle w:val="ListParagraph"/>
        <w:numPr>
          <w:ilvl w:val="1"/>
          <w:numId w:val="26"/>
        </w:numPr>
        <w:tabs>
          <w:tab w:val="left" w:pos="360"/>
        </w:tabs>
        <w:rPr>
          <w:rFonts w:asciiTheme="minorHAnsi" w:hAnsiTheme="minorHAnsi" w:cstheme="minorHAnsi"/>
          <w:bCs/>
          <w:sz w:val="20"/>
        </w:rPr>
      </w:pPr>
      <w:r>
        <w:rPr>
          <w:rFonts w:asciiTheme="minorHAnsi" w:hAnsiTheme="minorHAnsi" w:cstheme="minorHAnsi"/>
          <w:b/>
          <w:sz w:val="20"/>
        </w:rPr>
        <w:t xml:space="preserve">DVBE </w:t>
      </w:r>
      <w:r w:rsidR="00EF38A2">
        <w:rPr>
          <w:rFonts w:asciiTheme="minorHAnsi" w:hAnsiTheme="minorHAnsi" w:cstheme="minorHAnsi"/>
          <w:b/>
          <w:sz w:val="20"/>
        </w:rPr>
        <w:t>Commitment</w:t>
      </w:r>
      <w:r>
        <w:rPr>
          <w:rFonts w:asciiTheme="minorHAnsi" w:hAnsiTheme="minorHAnsi" w:cstheme="minorHAnsi"/>
          <w:b/>
          <w:sz w:val="20"/>
        </w:rPr>
        <w:t xml:space="preserve">. </w:t>
      </w:r>
      <w:r w:rsidRPr="00F73F32">
        <w:rPr>
          <w:rFonts w:asciiTheme="minorHAnsi" w:hAnsiTheme="minorHAnsi" w:cstheme="minorHAnsi"/>
          <w:bCs/>
          <w:sz w:val="20"/>
        </w:rPr>
        <w:t xml:space="preserve"> </w:t>
      </w:r>
      <w:r w:rsidR="00174CAF" w:rsidRPr="00174CAF">
        <w:rPr>
          <w:rFonts w:asciiTheme="minorHAnsi" w:hAnsiTheme="minorHAnsi" w:cstheme="minorHAnsi"/>
          <w:i/>
          <w:sz w:val="20"/>
        </w:rPr>
        <w:t>This section is applicable if Contractor received a disabled veteran business enterprise (“DVBE”) incentive in connection with this Agreement.</w:t>
      </w:r>
      <w:r w:rsidR="00174CAF" w:rsidRPr="00174CAF">
        <w:rPr>
          <w:rFonts w:asciiTheme="minorHAnsi" w:hAnsiTheme="minorHAnsi" w:cstheme="minorHAnsi"/>
          <w:sz w:val="20"/>
        </w:rPr>
        <w:t xml:space="preserve"> Contractor’s failure to meet the DVBE commitment set forth in its bid or proposal constitutes a breach of the Agreement. If Contractor used DVBE subcontractor(s) in connection with this Agreement: (i) Contractor must use the DVBE subcontractors identified in its bid or proposal, unless the </w:t>
      </w:r>
      <w:r w:rsidR="00814D2A">
        <w:rPr>
          <w:rFonts w:asciiTheme="minorHAnsi" w:hAnsiTheme="minorHAnsi" w:cstheme="minorHAnsi"/>
          <w:sz w:val="20"/>
        </w:rPr>
        <w:t>Court</w:t>
      </w:r>
      <w:r w:rsidR="003E28A6">
        <w:rPr>
          <w:rFonts w:asciiTheme="minorHAnsi" w:hAnsiTheme="minorHAnsi" w:cstheme="minorHAnsi"/>
          <w:sz w:val="20"/>
        </w:rPr>
        <w:t xml:space="preserve"> </w:t>
      </w:r>
      <w:r w:rsidR="00174CAF" w:rsidRPr="00174CAF">
        <w:rPr>
          <w:rFonts w:asciiTheme="minorHAnsi" w:hAnsiTheme="minorHAnsi" w:cstheme="minorHAnsi"/>
          <w:sz w:val="20"/>
        </w:rPr>
        <w:t xml:space="preserve">approves in writing replacement by another DVBE subcontractor in accordance with the terms of this Agreement; and (ii) Contractor must </w:t>
      </w:r>
      <w:r w:rsidR="007031B1" w:rsidRPr="007031B1">
        <w:rPr>
          <w:rFonts w:asciiTheme="minorHAnsi" w:hAnsiTheme="minorHAnsi" w:cstheme="minorHAnsi"/>
          <w:sz w:val="20"/>
        </w:rPr>
        <w:t xml:space="preserve">complete and return to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a post-contract certification form</w:t>
      </w:r>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promptly upon completion of the awarded contract, and by no later than the date of submission of Contractor’s final invoice to the </w:t>
      </w:r>
      <w:r w:rsidR="00814D2A">
        <w:rPr>
          <w:rFonts w:asciiTheme="minorHAnsi" w:hAnsiTheme="minorHAnsi" w:cstheme="minorHAnsi"/>
          <w:sz w:val="20"/>
        </w:rPr>
        <w:t>Court</w:t>
      </w:r>
      <w:r w:rsidR="007031B1" w:rsidRPr="007031B1">
        <w:rPr>
          <w:rFonts w:asciiTheme="minorHAnsi" w:hAnsiTheme="minorHAnsi" w:cstheme="minorHAnsi"/>
          <w:sz w:val="20"/>
        </w:rPr>
        <w:t>.</w:t>
      </w:r>
      <w:r w:rsidR="004225A7">
        <w:rPr>
          <w:rFonts w:asciiTheme="minorHAnsi" w:hAnsiTheme="minorHAnsi" w:cstheme="minorHAnsi"/>
          <w:sz w:val="20"/>
        </w:rPr>
        <w:t xml:space="preserve"> (The post-contract certification form is located at: </w:t>
      </w:r>
      <w:hyperlink r:id="rId17" w:history="1">
        <w:r w:rsidR="004225A7" w:rsidRPr="006F76C7">
          <w:rPr>
            <w:rStyle w:val="Hyperlink"/>
            <w:rFonts w:asciiTheme="minorHAnsi" w:hAnsiTheme="minorHAnsi" w:cstheme="minorHAnsi"/>
            <w:sz w:val="20"/>
          </w:rPr>
          <w:t>https://www.courts.ca.gov/documents/JBCM-Post-Contract-Certification-Form.docx</w:t>
        </w:r>
      </w:hyperlink>
      <w:r w:rsidR="004225A7">
        <w:rPr>
          <w:rFonts w:asciiTheme="minorHAnsi" w:hAnsiTheme="minorHAnsi" w:cstheme="minorHAnsi"/>
          <w:sz w:val="20"/>
        </w:rPr>
        <w:t xml:space="preserve">) </w:t>
      </w:r>
      <w:r w:rsidR="007031B1" w:rsidRPr="007031B1">
        <w:rPr>
          <w:rFonts w:asciiTheme="minorHAnsi" w:hAnsiTheme="minorHAnsi" w:cstheme="minorHAnsi"/>
          <w:sz w:val="20"/>
        </w:rPr>
        <w:t xml:space="preserve">If the Contractor fails to do so,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will withhold $10,000 from the final payment, or withhold the full payment if it is less than $10,000</w:t>
      </w:r>
      <w:r w:rsidR="007031B1">
        <w:rPr>
          <w:rFonts w:asciiTheme="minorHAnsi" w:hAnsiTheme="minorHAnsi" w:cstheme="minorHAnsi"/>
          <w:sz w:val="20"/>
        </w:rPr>
        <w:t>,</w:t>
      </w:r>
      <w:r w:rsidR="007031B1" w:rsidRPr="007031B1">
        <w:t xml:space="preserve"> </w:t>
      </w:r>
      <w:r w:rsidR="007031B1" w:rsidRPr="007031B1">
        <w:rPr>
          <w:rFonts w:asciiTheme="minorHAnsi" w:hAnsiTheme="minorHAnsi" w:cstheme="minorHAnsi"/>
          <w:sz w:val="20"/>
        </w:rPr>
        <w:t xml:space="preserve">until the Contractor submits a complete and accurate post-contract certification form.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allow the Contractor to cure the deficiency after written notice of the Contractor’s failure to complete and submit an accurate post-contract certification form.  Notwithstanding the foregoing and any other law, if after at least 15 calendar days, but no more than 30 calendar days, from the date of the written notice the Contractor refuses to comply with these certification requirements, the </w:t>
      </w:r>
      <w:r w:rsidR="00814D2A">
        <w:rPr>
          <w:rFonts w:asciiTheme="minorHAnsi" w:hAnsiTheme="minorHAnsi" w:cstheme="minorHAnsi"/>
          <w:sz w:val="20"/>
        </w:rPr>
        <w:t>Court</w:t>
      </w:r>
      <w:r w:rsidR="007031B1" w:rsidRPr="007031B1">
        <w:rPr>
          <w:rFonts w:asciiTheme="minorHAnsi" w:hAnsiTheme="minorHAnsi" w:cstheme="minorHAnsi"/>
          <w:sz w:val="20"/>
        </w:rPr>
        <w:t xml:space="preserve"> shall permanently deduct $10,000 from the final payment, or the full payment if less than $10,000. The post-contract certification form shall include</w:t>
      </w:r>
      <w:r w:rsidR="00174CAF" w:rsidRPr="00174CAF">
        <w:rPr>
          <w:rFonts w:asciiTheme="minorHAnsi" w:hAnsiTheme="minorHAnsi" w:cstheme="minorHAnsi"/>
          <w:sz w:val="20"/>
        </w:rPr>
        <w:t xml:space="preserve">: (1) the total amount of money </w:t>
      </w:r>
      <w:r w:rsidR="00390A05" w:rsidRPr="00390A05">
        <w:rPr>
          <w:rFonts w:asciiTheme="minorHAnsi" w:hAnsiTheme="minorHAnsi" w:cstheme="minorHAnsi"/>
          <w:sz w:val="20"/>
        </w:rPr>
        <w:t>Contractor received under the Agreement,</w:t>
      </w:r>
      <w:r w:rsidR="00390A05">
        <w:rPr>
          <w:rFonts w:asciiTheme="minorHAnsi" w:hAnsiTheme="minorHAnsi" w:cstheme="minorHAnsi"/>
          <w:sz w:val="20"/>
        </w:rPr>
        <w:t xml:space="preserve"> </w:t>
      </w:r>
      <w:r w:rsidR="00390A05" w:rsidRPr="00390A05">
        <w:rPr>
          <w:rFonts w:asciiTheme="minorHAnsi" w:hAnsiTheme="minorHAnsi" w:cstheme="minorHAnsi"/>
          <w:sz w:val="20"/>
        </w:rPr>
        <w:t xml:space="preserve">(2) the total amount of money and the </w:t>
      </w:r>
      <w:r w:rsidR="00A2251F" w:rsidRPr="00A2251F">
        <w:rPr>
          <w:sz w:val="20"/>
        </w:rPr>
        <w:t xml:space="preserve">percentage of work </w:t>
      </w:r>
      <w:r w:rsidR="00FB303F">
        <w:rPr>
          <w:sz w:val="20"/>
        </w:rPr>
        <w:t xml:space="preserve">that </w:t>
      </w:r>
      <w:r w:rsidR="00A2251F">
        <w:rPr>
          <w:sz w:val="20"/>
        </w:rPr>
        <w:t>C</w:t>
      </w:r>
      <w:r w:rsidR="00A2251F" w:rsidRPr="00A2251F">
        <w:rPr>
          <w:sz w:val="20"/>
        </w:rPr>
        <w:t>ontractor committed to provide to each DVBE subcontractor</w:t>
      </w:r>
      <w:r w:rsidR="00174CAF" w:rsidRPr="00174CAF">
        <w:rPr>
          <w:rFonts w:asciiTheme="minorHAnsi" w:hAnsiTheme="minorHAnsi" w:cstheme="minorHAnsi"/>
          <w:sz w:val="20"/>
        </w:rPr>
        <w:t>; (</w:t>
      </w:r>
      <w:r w:rsidR="00390A05">
        <w:rPr>
          <w:rFonts w:asciiTheme="minorHAnsi" w:hAnsiTheme="minorHAnsi" w:cstheme="minorHAnsi"/>
          <w:sz w:val="20"/>
        </w:rPr>
        <w:t>3</w:t>
      </w:r>
      <w:r w:rsidR="00174CAF" w:rsidRPr="00174CAF">
        <w:rPr>
          <w:rFonts w:asciiTheme="minorHAnsi" w:hAnsiTheme="minorHAnsi" w:cstheme="minorHAnsi"/>
          <w:sz w:val="20"/>
        </w:rPr>
        <w:t>) the name and address of each DVBE subcontractor to which Contractor subcontracted work in connection with the Agreement; (</w:t>
      </w:r>
      <w:r w:rsidR="008C32F3">
        <w:rPr>
          <w:rFonts w:asciiTheme="minorHAnsi" w:hAnsiTheme="minorHAnsi" w:cstheme="minorHAnsi"/>
          <w:sz w:val="20"/>
        </w:rPr>
        <w:t>4</w:t>
      </w:r>
      <w:r w:rsidR="00174CAF" w:rsidRPr="00174CAF">
        <w:rPr>
          <w:rFonts w:asciiTheme="minorHAnsi" w:hAnsiTheme="minorHAnsi" w:cstheme="minorHAnsi"/>
          <w:sz w:val="20"/>
        </w:rPr>
        <w:t xml:space="preserve">) the amount </w:t>
      </w:r>
      <w:r w:rsidR="008C32F3">
        <w:rPr>
          <w:rFonts w:asciiTheme="minorHAnsi" w:hAnsiTheme="minorHAnsi" w:cstheme="minorHAnsi"/>
          <w:sz w:val="20"/>
        </w:rPr>
        <w:t xml:space="preserve">of money </w:t>
      </w:r>
      <w:r w:rsidR="00174CAF" w:rsidRPr="00174CAF">
        <w:rPr>
          <w:rFonts w:asciiTheme="minorHAnsi" w:hAnsiTheme="minorHAnsi" w:cstheme="minorHAnsi"/>
          <w:sz w:val="20"/>
        </w:rPr>
        <w:t xml:space="preserve">each DVBE subcontractor </w:t>
      </w:r>
      <w:r w:rsidR="008C32F3">
        <w:rPr>
          <w:rFonts w:asciiTheme="minorHAnsi" w:hAnsiTheme="minorHAnsi" w:cstheme="minorHAnsi"/>
          <w:sz w:val="20"/>
        </w:rPr>
        <w:t xml:space="preserve">actually </w:t>
      </w:r>
      <w:r w:rsidR="00174CAF" w:rsidRPr="00174CAF">
        <w:rPr>
          <w:rFonts w:asciiTheme="minorHAnsi" w:hAnsiTheme="minorHAnsi" w:cstheme="minorHAnsi"/>
          <w:sz w:val="20"/>
        </w:rPr>
        <w:t>received from Contractor in connection with the Agreement</w:t>
      </w:r>
      <w:r w:rsidR="008C32F3" w:rsidRPr="008C32F3">
        <w:rPr>
          <w:rFonts w:asciiTheme="minorHAnsi" w:hAnsiTheme="minorHAnsi" w:cstheme="minorHAnsi"/>
          <w:sz w:val="20"/>
        </w:rPr>
        <w:t>, and the corresponding percentage this payment comprises of the total amount of money Contractor received under the Agreement</w:t>
      </w:r>
      <w:r w:rsidR="00174CAF" w:rsidRPr="00174CAF">
        <w:rPr>
          <w:rFonts w:asciiTheme="minorHAnsi" w:hAnsiTheme="minorHAnsi" w:cstheme="minorHAnsi"/>
          <w:sz w:val="20"/>
        </w:rPr>
        <w:t>; and (</w:t>
      </w:r>
      <w:r w:rsidR="008C32F3">
        <w:rPr>
          <w:rFonts w:asciiTheme="minorHAnsi" w:hAnsiTheme="minorHAnsi" w:cstheme="minorHAnsi"/>
          <w:sz w:val="20"/>
        </w:rPr>
        <w:t>5</w:t>
      </w:r>
      <w:r w:rsidR="00174CAF" w:rsidRPr="00174CAF">
        <w:rPr>
          <w:rFonts w:asciiTheme="minorHAnsi" w:hAnsiTheme="minorHAnsi" w:cstheme="minorHAnsi"/>
          <w:sz w:val="20"/>
        </w:rPr>
        <w:t xml:space="preserve">) that all payments under the Agreement have been made to the applicable DVBE subcontractors.  </w:t>
      </w:r>
      <w:r w:rsidR="00A2251F" w:rsidRPr="00A2251F">
        <w:rPr>
          <w:sz w:val="20"/>
        </w:rPr>
        <w:t xml:space="preserve">Upon request by the </w:t>
      </w:r>
      <w:r w:rsidR="00814D2A">
        <w:rPr>
          <w:sz w:val="20"/>
        </w:rPr>
        <w:t>Court</w:t>
      </w:r>
      <w:r w:rsidR="00A2251F" w:rsidRPr="00A2251F">
        <w:rPr>
          <w:sz w:val="20"/>
        </w:rPr>
        <w:t xml:space="preserve">, </w:t>
      </w:r>
      <w:r w:rsidR="008774E2">
        <w:rPr>
          <w:sz w:val="20"/>
        </w:rPr>
        <w:t>C</w:t>
      </w:r>
      <w:r w:rsidR="00A2251F" w:rsidRPr="00A2251F">
        <w:rPr>
          <w:sz w:val="20"/>
        </w:rPr>
        <w:t>ontractor shall provide proof of payment for the work.</w:t>
      </w:r>
      <w:r w:rsidR="00A2251F" w:rsidRPr="00A2251F">
        <w:t xml:space="preserve"> </w:t>
      </w:r>
      <w:r w:rsidR="00A2251F" w:rsidRPr="00174CAF">
        <w:rPr>
          <w:rFonts w:asciiTheme="minorHAnsi" w:hAnsiTheme="minorHAnsi" w:cstheme="minorHAnsi"/>
          <w:sz w:val="20"/>
        </w:rPr>
        <w:t xml:space="preserve"> </w:t>
      </w:r>
      <w:r w:rsidR="00174CAF" w:rsidRPr="00174CAF">
        <w:rPr>
          <w:rFonts w:asciiTheme="minorHAnsi" w:hAnsiTheme="minorHAnsi" w:cstheme="minorHAnsi"/>
          <w:sz w:val="20"/>
        </w:rPr>
        <w:t>A person or entity that knowingly provides false information shall be subject to a civil penalty for each violation.</w:t>
      </w:r>
      <w:r w:rsidRPr="00F73F32">
        <w:rPr>
          <w:rFonts w:asciiTheme="minorHAnsi" w:hAnsiTheme="minorHAnsi" w:cstheme="minorHAnsi"/>
          <w:bCs/>
          <w:sz w:val="20"/>
        </w:rPr>
        <w:t xml:space="preserve"> </w:t>
      </w:r>
      <w:r w:rsidR="00A2251F">
        <w:rPr>
          <w:rFonts w:cstheme="minorHAnsi"/>
          <w:sz w:val="20"/>
        </w:rPr>
        <w:t xml:space="preserve">Contractor will comply with all rules, regulations, ordinances and statutes that govern the DVBE </w:t>
      </w:r>
      <w:r w:rsidR="008774E2">
        <w:rPr>
          <w:rFonts w:cstheme="minorHAnsi"/>
          <w:sz w:val="20"/>
        </w:rPr>
        <w:t>p</w:t>
      </w:r>
      <w:r w:rsidR="00A2251F">
        <w:rPr>
          <w:rFonts w:cstheme="minorHAnsi"/>
          <w:sz w:val="20"/>
        </w:rPr>
        <w:t xml:space="preserve">rogram, including, without limitation, </w:t>
      </w:r>
      <w:r w:rsidR="008774E2">
        <w:rPr>
          <w:rFonts w:cstheme="minorHAnsi"/>
          <w:sz w:val="20"/>
        </w:rPr>
        <w:t>Military and Veterans Code s</w:t>
      </w:r>
      <w:r w:rsidR="00A2251F">
        <w:rPr>
          <w:rFonts w:cstheme="minorHAnsi"/>
          <w:sz w:val="20"/>
        </w:rPr>
        <w:t xml:space="preserve">ection 999.5.  </w:t>
      </w:r>
    </w:p>
    <w:p w14:paraId="20CDFD56" w14:textId="2F360670" w:rsidR="00BA2888" w:rsidRDefault="00CD213D" w:rsidP="00BA2888">
      <w:pPr>
        <w:numPr>
          <w:ilvl w:val="1"/>
          <w:numId w:val="26"/>
        </w:numPr>
        <w:spacing w:before="120" w:after="120"/>
        <w:rPr>
          <w:rFonts w:asciiTheme="minorHAnsi" w:hAnsiTheme="minorHAnsi" w:cstheme="minorHAnsi"/>
          <w:sz w:val="20"/>
        </w:rPr>
      </w:pPr>
      <w:r>
        <w:rPr>
          <w:rFonts w:asciiTheme="minorHAnsi" w:hAnsiTheme="minorHAnsi" w:cstheme="minorHAnsi"/>
          <w:b/>
          <w:sz w:val="20"/>
        </w:rPr>
        <w:t>Antitrust Claims</w:t>
      </w:r>
      <w:r w:rsidR="00BA2888" w:rsidRPr="00EC158B">
        <w:rPr>
          <w:rFonts w:asciiTheme="minorHAnsi" w:hAnsiTheme="minorHAnsi" w:cstheme="minorHAnsi"/>
          <w:b/>
          <w:bCs/>
          <w:sz w:val="20"/>
        </w:rPr>
        <w:t>.</w:t>
      </w:r>
      <w:r w:rsidR="00BA2888" w:rsidRPr="00EC158B">
        <w:rPr>
          <w:rFonts w:asciiTheme="minorHAnsi" w:hAnsiTheme="minorHAnsi" w:cstheme="minorHAnsi"/>
          <w:b/>
          <w:sz w:val="20"/>
        </w:rPr>
        <w:t xml:space="preserve"> </w:t>
      </w:r>
      <w:r w:rsidRPr="00C47A01">
        <w:rPr>
          <w:rFonts w:asciiTheme="minorHAnsi" w:hAnsiTheme="minorHAnsi" w:cstheme="minorHAnsi"/>
          <w:i/>
          <w:sz w:val="20"/>
        </w:rPr>
        <w:t xml:space="preserve">If </w:t>
      </w:r>
      <w:r>
        <w:rPr>
          <w:rFonts w:asciiTheme="minorHAnsi" w:hAnsiTheme="minorHAnsi" w:cstheme="minorHAnsi"/>
          <w:i/>
          <w:sz w:val="20"/>
        </w:rPr>
        <w:t xml:space="preserve">this Agreement resulted from a competitive solicitation, </w:t>
      </w:r>
      <w:r w:rsidRPr="00C47A01">
        <w:rPr>
          <w:rFonts w:asciiTheme="minorHAnsi" w:hAnsiTheme="minorHAnsi" w:cstheme="minorHAnsi"/>
          <w:i/>
          <w:sz w:val="20"/>
        </w:rPr>
        <w:t>this section is applicable.</w:t>
      </w:r>
      <w:r>
        <w:rPr>
          <w:rFonts w:asciiTheme="minorHAnsi" w:hAnsiTheme="minorHAnsi" w:cstheme="minorHAnsi"/>
          <w:sz w:val="20"/>
        </w:rPr>
        <w:t xml:space="preserve">  </w:t>
      </w:r>
      <w:r w:rsidRPr="00A84B5B">
        <w:rPr>
          <w:rFonts w:asciiTheme="minorHAnsi" w:hAnsiTheme="minorHAnsi" w:cstheme="minorHAnsi"/>
          <w:sz w:val="20"/>
        </w:rPr>
        <w:t xml:space="preserve">Contractor shall assign to the </w:t>
      </w:r>
      <w:r w:rsidR="00814D2A">
        <w:rPr>
          <w:rFonts w:asciiTheme="minorHAnsi" w:hAnsiTheme="minorHAnsi" w:cstheme="minorHAnsi"/>
          <w:sz w:val="20"/>
        </w:rPr>
        <w:t>Court</w:t>
      </w:r>
      <w:r w:rsidRPr="00A84B5B">
        <w:rPr>
          <w:rFonts w:asciiTheme="minorHAnsi" w:hAnsiTheme="minorHAnsi" w:cstheme="minorHAnsi"/>
          <w:sz w:val="20"/>
        </w:rPr>
        <w:t xml:space="preserve"> all rights, title, and interest in and to all causes of action it may have under Section 4 of the Clayton Act (15 U.S.C. Sec. 15) or under the Cartwright Act (Chapter 2 (commencing with Section 16700) of Part 2 of Division 7 of the Business and Professions Code), arising from purchases of goods, materials, or services by Contractor for sale to the </w:t>
      </w:r>
      <w:r w:rsidR="00814D2A">
        <w:rPr>
          <w:rFonts w:asciiTheme="minorHAnsi" w:hAnsiTheme="minorHAnsi" w:cstheme="minorHAnsi"/>
          <w:sz w:val="20"/>
        </w:rPr>
        <w:t>Court</w:t>
      </w:r>
      <w:r w:rsidRPr="00A84B5B">
        <w:rPr>
          <w:rFonts w:asciiTheme="minorHAnsi" w:hAnsiTheme="minorHAnsi" w:cstheme="minorHAnsi"/>
          <w:sz w:val="20"/>
        </w:rPr>
        <w:t xml:space="preserve">. Such assignment shall be made and become effective at the time the </w:t>
      </w:r>
      <w:r w:rsidR="00814D2A">
        <w:rPr>
          <w:rFonts w:asciiTheme="minorHAnsi" w:hAnsiTheme="minorHAnsi" w:cstheme="minorHAnsi"/>
          <w:sz w:val="20"/>
        </w:rPr>
        <w:t>Court</w:t>
      </w:r>
      <w:r w:rsidRPr="00A84B5B">
        <w:rPr>
          <w:rFonts w:asciiTheme="minorHAnsi" w:hAnsiTheme="minorHAnsi" w:cstheme="minorHAnsi"/>
          <w:sz w:val="20"/>
        </w:rPr>
        <w:t xml:space="preserve"> </w:t>
      </w:r>
      <w:proofErr w:type="gramStart"/>
      <w:r w:rsidRPr="00A84B5B">
        <w:rPr>
          <w:rFonts w:asciiTheme="minorHAnsi" w:hAnsiTheme="minorHAnsi" w:cstheme="minorHAnsi"/>
          <w:sz w:val="20"/>
        </w:rPr>
        <w:t>tenders</w:t>
      </w:r>
      <w:proofErr w:type="gramEnd"/>
      <w:r w:rsidRPr="00A84B5B">
        <w:rPr>
          <w:rFonts w:asciiTheme="minorHAnsi" w:hAnsiTheme="minorHAnsi" w:cstheme="minorHAnsi"/>
          <w:sz w:val="20"/>
        </w:rPr>
        <w:t xml:space="preserve"> final payment to Contractor.</w:t>
      </w:r>
      <w:r>
        <w:rPr>
          <w:rFonts w:asciiTheme="minorHAnsi" w:hAnsiTheme="minorHAnsi" w:cstheme="minorHAnsi"/>
          <w:sz w:val="20"/>
        </w:rPr>
        <w:t xml:space="preserve"> </w:t>
      </w:r>
      <w:r w:rsidRPr="00A84B5B">
        <w:rPr>
          <w:rFonts w:asciiTheme="minorHAnsi" w:hAnsiTheme="minorHAnsi" w:cstheme="minorHAnsi"/>
          <w:sz w:val="20"/>
        </w:rPr>
        <w:t xml:space="preserve">If the </w:t>
      </w:r>
      <w:r w:rsidR="00814D2A">
        <w:rPr>
          <w:rFonts w:asciiTheme="minorHAnsi" w:hAnsiTheme="minorHAnsi" w:cstheme="minorHAnsi"/>
          <w:sz w:val="20"/>
        </w:rPr>
        <w:t>Court</w:t>
      </w:r>
      <w:r w:rsidRPr="00A84B5B">
        <w:rPr>
          <w:rFonts w:asciiTheme="minorHAnsi" w:hAnsiTheme="minorHAnsi" w:cstheme="minorHAnsi"/>
          <w:sz w:val="20"/>
        </w:rPr>
        <w:t xml:space="preserve"> receives, either through judgment or settlement, a monetary recovery for a cause of action assigned under this section, Contractor shall be entitled to receive reimbursement for actual legal costs incurred and may, upon demand, recover from the </w:t>
      </w:r>
      <w:r w:rsidR="00814D2A">
        <w:rPr>
          <w:rFonts w:asciiTheme="minorHAnsi" w:hAnsiTheme="minorHAnsi" w:cstheme="minorHAnsi"/>
          <w:sz w:val="20"/>
        </w:rPr>
        <w:t>Court</w:t>
      </w:r>
      <w:r w:rsidRPr="00A84B5B">
        <w:rPr>
          <w:rFonts w:asciiTheme="minorHAnsi" w:hAnsiTheme="minorHAnsi" w:cstheme="minorHAnsi"/>
          <w:sz w:val="20"/>
        </w:rPr>
        <w:t xml:space="preserve"> any portion of the recovery, including treble damages, attributable to overcharges that were paid by Contractor but were not paid by the </w:t>
      </w:r>
      <w:r w:rsidR="00814D2A">
        <w:rPr>
          <w:rFonts w:asciiTheme="minorHAnsi" w:hAnsiTheme="minorHAnsi" w:cstheme="minorHAnsi"/>
          <w:sz w:val="20"/>
        </w:rPr>
        <w:t>Court</w:t>
      </w:r>
      <w:r w:rsidRPr="00A84B5B">
        <w:rPr>
          <w:rFonts w:asciiTheme="minorHAnsi" w:hAnsiTheme="minorHAnsi" w:cstheme="minorHAnsi"/>
          <w:sz w:val="20"/>
        </w:rPr>
        <w:t xml:space="preserve"> as part </w:t>
      </w:r>
      <w:r w:rsidRPr="00A84B5B">
        <w:rPr>
          <w:rFonts w:asciiTheme="minorHAnsi" w:hAnsiTheme="minorHAnsi" w:cstheme="minorHAnsi"/>
          <w:sz w:val="20"/>
        </w:rPr>
        <w:lastRenderedPageBreak/>
        <w:t>of the bid price, less the expenses incurred in obtaining that portion of the recovery.</w:t>
      </w:r>
      <w:r>
        <w:rPr>
          <w:rFonts w:asciiTheme="minorHAnsi" w:hAnsiTheme="minorHAnsi" w:cstheme="minorHAnsi"/>
          <w:sz w:val="20"/>
        </w:rPr>
        <w:t xml:space="preserve"> </w:t>
      </w:r>
      <w:r w:rsidRPr="00A84B5B">
        <w:rPr>
          <w:rFonts w:asciiTheme="minorHAnsi" w:hAnsiTheme="minorHAnsi" w:cstheme="minorHAnsi"/>
          <w:sz w:val="20"/>
        </w:rPr>
        <w:t xml:space="preserve">Upon demand in writing by Contractor, the </w:t>
      </w:r>
      <w:r w:rsidR="00814D2A">
        <w:rPr>
          <w:rFonts w:asciiTheme="minorHAnsi" w:hAnsiTheme="minorHAnsi" w:cstheme="minorHAnsi"/>
          <w:sz w:val="20"/>
        </w:rPr>
        <w:t>Court</w:t>
      </w:r>
      <w:r w:rsidRPr="00A84B5B">
        <w:rPr>
          <w:rFonts w:asciiTheme="minorHAnsi" w:hAnsiTheme="minorHAnsi" w:cstheme="minorHAnsi"/>
          <w:sz w:val="20"/>
        </w:rPr>
        <w:t xml:space="preserve"> shall, within one </w:t>
      </w:r>
      <w:r w:rsidR="00E94566">
        <w:rPr>
          <w:rFonts w:asciiTheme="minorHAnsi" w:hAnsiTheme="minorHAnsi" w:cstheme="minorHAnsi"/>
          <w:sz w:val="20"/>
        </w:rPr>
        <w:t xml:space="preserve">(1) </w:t>
      </w:r>
      <w:r w:rsidRPr="00A84B5B">
        <w:rPr>
          <w:rFonts w:asciiTheme="minorHAnsi" w:hAnsiTheme="minorHAnsi" w:cstheme="minorHAnsi"/>
          <w:sz w:val="20"/>
        </w:rPr>
        <w:t xml:space="preserve">year from such demand, reassign the cause of action assigned under this part if Contractor has been or may have been injured by the violation of law for which the cause of action arose and (a) the </w:t>
      </w:r>
      <w:r w:rsidR="00814D2A">
        <w:rPr>
          <w:rFonts w:asciiTheme="minorHAnsi" w:hAnsiTheme="minorHAnsi" w:cstheme="minorHAnsi"/>
          <w:sz w:val="20"/>
        </w:rPr>
        <w:t>Court</w:t>
      </w:r>
      <w:r w:rsidRPr="00A84B5B">
        <w:rPr>
          <w:rFonts w:asciiTheme="minorHAnsi" w:hAnsiTheme="minorHAnsi" w:cstheme="minorHAnsi"/>
          <w:sz w:val="20"/>
        </w:rPr>
        <w:t xml:space="preserve"> has not been injured thereby, or (b) the </w:t>
      </w:r>
      <w:r w:rsidR="00814D2A">
        <w:rPr>
          <w:rFonts w:asciiTheme="minorHAnsi" w:hAnsiTheme="minorHAnsi" w:cstheme="minorHAnsi"/>
          <w:sz w:val="20"/>
        </w:rPr>
        <w:t>Court</w:t>
      </w:r>
      <w:r w:rsidRPr="00A84B5B">
        <w:rPr>
          <w:rFonts w:asciiTheme="minorHAnsi" w:hAnsiTheme="minorHAnsi" w:cstheme="minorHAnsi"/>
          <w:sz w:val="20"/>
        </w:rPr>
        <w:t xml:space="preserve"> declines to file a court action for the cause of action</w:t>
      </w:r>
      <w:r>
        <w:rPr>
          <w:rFonts w:asciiTheme="minorHAnsi" w:hAnsiTheme="minorHAnsi" w:cstheme="minorHAnsi"/>
          <w:sz w:val="20"/>
        </w:rPr>
        <w:t>.</w:t>
      </w:r>
    </w:p>
    <w:p w14:paraId="197CA09D" w14:textId="3CB9034B" w:rsidR="00483DAC" w:rsidRPr="006A354E" w:rsidRDefault="00C36343" w:rsidP="00C86BAD">
      <w:pPr>
        <w:pStyle w:val="ListParagraph"/>
        <w:numPr>
          <w:ilvl w:val="1"/>
          <w:numId w:val="26"/>
        </w:numPr>
        <w:tabs>
          <w:tab w:val="left" w:pos="900"/>
        </w:tabs>
        <w:spacing w:before="120" w:after="120"/>
        <w:rPr>
          <w:rFonts w:asciiTheme="minorHAnsi" w:hAnsiTheme="minorHAnsi" w:cstheme="minorHAnsi"/>
          <w:bCs/>
          <w:sz w:val="20"/>
        </w:rPr>
      </w:pPr>
      <w:r w:rsidRPr="001C41EE">
        <w:rPr>
          <w:rFonts w:asciiTheme="minorHAnsi" w:hAnsiTheme="minorHAnsi" w:cstheme="minorHAnsi"/>
          <w:b/>
          <w:sz w:val="20"/>
        </w:rPr>
        <w:t xml:space="preserve">Legal Services. </w:t>
      </w:r>
      <w:r w:rsidR="00E70FF3" w:rsidRPr="00C47A01">
        <w:rPr>
          <w:rFonts w:asciiTheme="minorHAnsi" w:hAnsiTheme="minorHAnsi" w:cstheme="minorHAnsi"/>
          <w:i/>
          <w:sz w:val="20"/>
        </w:rPr>
        <w:t xml:space="preserve">If </w:t>
      </w:r>
      <w:r w:rsidR="00E70FF3">
        <w:rPr>
          <w:rFonts w:asciiTheme="minorHAnsi" w:hAnsiTheme="minorHAnsi" w:cstheme="minorHAnsi"/>
          <w:i/>
          <w:sz w:val="20"/>
        </w:rPr>
        <w:t xml:space="preserve">this Agreement is for legal services, </w:t>
      </w:r>
      <w:r w:rsidR="00E70FF3" w:rsidRPr="00C47A01">
        <w:rPr>
          <w:rFonts w:asciiTheme="minorHAnsi" w:hAnsiTheme="minorHAnsi" w:cstheme="minorHAnsi"/>
          <w:i/>
          <w:sz w:val="20"/>
        </w:rPr>
        <w:t>this section is applicable.</w:t>
      </w:r>
      <w:r w:rsidR="00E70FF3">
        <w:rPr>
          <w:rFonts w:asciiTheme="minorHAnsi" w:hAnsiTheme="minorHAnsi" w:cstheme="minorHAnsi"/>
          <w:sz w:val="20"/>
        </w:rPr>
        <w:t xml:space="preserve">  </w:t>
      </w:r>
      <w:r w:rsidR="00C86BAD" w:rsidRPr="000D5FA7">
        <w:rPr>
          <w:rFonts w:asciiTheme="minorHAnsi" w:hAnsiTheme="minorHAnsi" w:cstheme="minorHAnsi"/>
          <w:sz w:val="20"/>
        </w:rPr>
        <w:t xml:space="preserve">Contractor shall: (i) adhere to legal cost and billing guidelines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(ii) adhere to litigation plans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(iii) adhere to case phasing of activities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if applicable; (iv) submit and adhere to legal budgets as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(v) maintain legal malpractice insurance in an amount not less than the amount designated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and (vi) submit to legal bill audits and law firm audits if so requested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whether conducted by employees or designees of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or by any legal cost-control provider retained by the </w:t>
      </w:r>
      <w:r w:rsidR="00814D2A">
        <w:rPr>
          <w:rFonts w:asciiTheme="minorHAnsi" w:hAnsiTheme="minorHAnsi" w:cstheme="minorHAnsi"/>
          <w:sz w:val="20"/>
        </w:rPr>
        <w:t>Court</w:t>
      </w:r>
      <w:r w:rsidR="00C86BAD" w:rsidRPr="000D5FA7">
        <w:rPr>
          <w:rFonts w:asciiTheme="minorHAnsi" w:hAnsiTheme="minorHAnsi" w:cstheme="minorHAnsi"/>
          <w:sz w:val="20"/>
        </w:rPr>
        <w:t xml:space="preserve"> for that purpose</w:t>
      </w:r>
      <w:r w:rsidR="00C86BAD">
        <w:rPr>
          <w:rFonts w:asciiTheme="minorHAnsi" w:hAnsiTheme="minorHAnsi" w:cstheme="minorHAnsi"/>
          <w:sz w:val="20"/>
        </w:rPr>
        <w:t xml:space="preserve">. </w:t>
      </w:r>
      <w:r w:rsidR="00C86BAD" w:rsidRPr="000D5FA7">
        <w:rPr>
          <w:rFonts w:asciiTheme="minorHAnsi" w:hAnsiTheme="minorHAnsi" w:cstheme="minorHAnsi"/>
          <w:sz w:val="20"/>
        </w:rPr>
        <w:t xml:space="preserve">Contractor may be required to submit to a legal cost and utilization review as determined by the </w:t>
      </w:r>
      <w:r w:rsidR="00814D2A">
        <w:rPr>
          <w:rFonts w:asciiTheme="minorHAnsi" w:hAnsiTheme="minorHAnsi" w:cstheme="minorHAnsi"/>
          <w:sz w:val="20"/>
        </w:rPr>
        <w:t>Court</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If (a) </w:t>
      </w:r>
      <w:r w:rsidR="00C86BAD">
        <w:rPr>
          <w:rFonts w:asciiTheme="minorHAnsi" w:hAnsiTheme="minorHAnsi" w:cstheme="minorHAnsi"/>
          <w:bCs/>
          <w:sz w:val="20"/>
        </w:rPr>
        <w:t xml:space="preserve">the Contract Amount is </w:t>
      </w:r>
      <w:r w:rsidR="00C86BAD" w:rsidRPr="00F36CB0">
        <w:rPr>
          <w:rFonts w:asciiTheme="minorHAnsi" w:hAnsiTheme="minorHAnsi" w:cstheme="minorHAnsi"/>
          <w:sz w:val="20"/>
        </w:rPr>
        <w:t xml:space="preserve">greater than $50,000, (b) the </w:t>
      </w:r>
      <w:r w:rsidR="00C86BAD">
        <w:rPr>
          <w:rFonts w:asciiTheme="minorHAnsi" w:hAnsiTheme="minorHAnsi" w:cstheme="minorHAnsi"/>
          <w:sz w:val="20"/>
        </w:rPr>
        <w:t>legal s</w:t>
      </w:r>
      <w:r w:rsidR="00C86BAD" w:rsidRPr="00F36CB0">
        <w:rPr>
          <w:rFonts w:asciiTheme="minorHAnsi" w:hAnsiTheme="minorHAnsi" w:cstheme="minorHAnsi"/>
          <w:sz w:val="20"/>
        </w:rPr>
        <w:t>ervices are not the legal representation of low- or middle-income persons, in either civil, criminal, or administrative matters, a</w:t>
      </w:r>
      <w:r w:rsidR="00C86BAD">
        <w:rPr>
          <w:rFonts w:asciiTheme="minorHAnsi" w:hAnsiTheme="minorHAnsi" w:cstheme="minorHAnsi"/>
          <w:sz w:val="20"/>
        </w:rPr>
        <w:t>nd (c) the legal s</w:t>
      </w:r>
      <w:r w:rsidR="00C86BAD" w:rsidRPr="00F36CB0">
        <w:rPr>
          <w:rFonts w:asciiTheme="minorHAnsi" w:hAnsiTheme="minorHAnsi" w:cstheme="minorHAnsi"/>
          <w:sz w:val="20"/>
        </w:rPr>
        <w:t xml:space="preserve">ervices are to be performed within </w:t>
      </w:r>
      <w:r w:rsidR="00C86BAD">
        <w:rPr>
          <w:rFonts w:asciiTheme="minorHAnsi" w:hAnsiTheme="minorHAnsi" w:cstheme="minorHAnsi"/>
          <w:sz w:val="20"/>
        </w:rPr>
        <w:t>California</w:t>
      </w:r>
      <w:r w:rsidR="00C86BAD" w:rsidRPr="00F36CB0">
        <w:rPr>
          <w:rFonts w:asciiTheme="minorHAnsi" w:hAnsiTheme="minorHAnsi" w:cstheme="minorHAnsi"/>
          <w:sz w:val="20"/>
        </w:rPr>
        <w:t>, then</w:t>
      </w:r>
      <w:r w:rsidR="00C86BAD">
        <w:rPr>
          <w:rFonts w:asciiTheme="minorHAnsi" w:hAnsiTheme="minorHAnsi" w:cstheme="minorHAnsi"/>
          <w:sz w:val="20"/>
        </w:rPr>
        <w:t xml:space="preserve"> </w:t>
      </w:r>
      <w:r w:rsidR="00C86BAD" w:rsidRPr="000D5FA7">
        <w:rPr>
          <w:rFonts w:asciiTheme="minorHAnsi" w:hAnsiTheme="minorHAnsi" w:cstheme="minorHAnsi"/>
          <w:sz w:val="20"/>
        </w:rPr>
        <w:t>Contractor agrees to make a good faith effort to provide a minimum number of hours of pro bono legal services</w:t>
      </w:r>
      <w:r w:rsidR="00C20C3D">
        <w:rPr>
          <w:rFonts w:asciiTheme="minorHAnsi" w:hAnsiTheme="minorHAnsi" w:cstheme="minorHAnsi"/>
          <w:sz w:val="20"/>
        </w:rPr>
        <w:t xml:space="preserve">, or an equivalent amount of financial contributions to qualified legal services projects and support centers, as defined in </w:t>
      </w:r>
      <w:r w:rsidR="005361A7">
        <w:rPr>
          <w:rFonts w:asciiTheme="minorHAnsi" w:hAnsiTheme="minorHAnsi" w:cstheme="minorHAnsi"/>
          <w:sz w:val="20"/>
        </w:rPr>
        <w:t>s</w:t>
      </w:r>
      <w:r w:rsidR="00C20C3D">
        <w:rPr>
          <w:rFonts w:asciiTheme="minorHAnsi" w:hAnsiTheme="minorHAnsi" w:cstheme="minorHAnsi"/>
          <w:sz w:val="20"/>
        </w:rPr>
        <w:t>ection 6213 of the Business and Professions Code,</w:t>
      </w:r>
      <w:r w:rsidR="00C86BAD" w:rsidRPr="000D5FA7">
        <w:rPr>
          <w:rFonts w:asciiTheme="minorHAnsi" w:hAnsiTheme="minorHAnsi" w:cstheme="minorHAnsi"/>
          <w:sz w:val="20"/>
        </w:rPr>
        <w:t xml:space="preserve"> during each year of the Agreement equal to the lesser of either (</w:t>
      </w:r>
      <w:r w:rsidR="00C86BAD">
        <w:rPr>
          <w:rFonts w:asciiTheme="minorHAnsi" w:hAnsiTheme="minorHAnsi" w:cstheme="minorHAnsi"/>
          <w:sz w:val="20"/>
        </w:rPr>
        <w:t>A</w:t>
      </w:r>
      <w:r w:rsidR="00C86BAD" w:rsidRPr="000D5FA7">
        <w:rPr>
          <w:rFonts w:asciiTheme="minorHAnsi" w:hAnsiTheme="minorHAnsi" w:cstheme="minorHAnsi"/>
          <w:sz w:val="20"/>
        </w:rPr>
        <w:t xml:space="preserve">) </w:t>
      </w:r>
      <w:r w:rsidR="007F20A7">
        <w:rPr>
          <w:rFonts w:asciiTheme="minorHAnsi" w:hAnsiTheme="minorHAnsi" w:cstheme="minorHAnsi"/>
          <w:sz w:val="20"/>
        </w:rPr>
        <w:t>thirty (</w:t>
      </w:r>
      <w:r w:rsidR="00C86BAD" w:rsidRPr="000D5FA7">
        <w:rPr>
          <w:rFonts w:asciiTheme="minorHAnsi" w:hAnsiTheme="minorHAnsi" w:cstheme="minorHAnsi"/>
          <w:sz w:val="20"/>
        </w:rPr>
        <w:t>30</w:t>
      </w:r>
      <w:r w:rsidR="007F20A7">
        <w:rPr>
          <w:rFonts w:asciiTheme="minorHAnsi" w:hAnsiTheme="minorHAnsi" w:cstheme="minorHAnsi"/>
          <w:sz w:val="20"/>
        </w:rPr>
        <w:t>)</w:t>
      </w:r>
      <w:r w:rsidR="00C86BAD" w:rsidRPr="000D5FA7">
        <w:rPr>
          <w:rFonts w:asciiTheme="minorHAnsi" w:hAnsiTheme="minorHAnsi" w:cstheme="minorHAnsi"/>
          <w:sz w:val="20"/>
        </w:rPr>
        <w:t xml:space="preserve"> multiplied by the number of full time attorneys in the firm’s offices in </w:t>
      </w:r>
      <w:r w:rsidR="00C86BAD">
        <w:rPr>
          <w:rFonts w:asciiTheme="minorHAnsi" w:hAnsiTheme="minorHAnsi" w:cstheme="minorHAnsi"/>
          <w:sz w:val="20"/>
        </w:rPr>
        <w:t>California</w:t>
      </w:r>
      <w:r w:rsidR="00C86BAD" w:rsidRPr="000D5FA7">
        <w:rPr>
          <w:rFonts w:asciiTheme="minorHAnsi" w:hAnsiTheme="minorHAnsi" w:cstheme="minorHAnsi"/>
          <w:sz w:val="20"/>
        </w:rPr>
        <w:t>, with the number of hours prorated on an actual day basis for any period of less than a full year or (</w:t>
      </w:r>
      <w:r w:rsidR="00C86BAD">
        <w:rPr>
          <w:rFonts w:asciiTheme="minorHAnsi" w:hAnsiTheme="minorHAnsi" w:cstheme="minorHAnsi"/>
          <w:sz w:val="20"/>
        </w:rPr>
        <w:t>B</w:t>
      </w:r>
      <w:r w:rsidR="00C86BAD" w:rsidRPr="000D5FA7">
        <w:rPr>
          <w:rFonts w:asciiTheme="minorHAnsi" w:hAnsiTheme="minorHAnsi" w:cstheme="minorHAnsi"/>
          <w:sz w:val="20"/>
        </w:rPr>
        <w:t>) the number of ho</w:t>
      </w:r>
      <w:r w:rsidR="008110B5">
        <w:rPr>
          <w:rFonts w:asciiTheme="minorHAnsi" w:hAnsiTheme="minorHAnsi" w:cstheme="minorHAnsi"/>
          <w:sz w:val="20"/>
        </w:rPr>
        <w:t xml:space="preserve">urs equal to </w:t>
      </w:r>
      <w:r w:rsidR="000468B3">
        <w:rPr>
          <w:rFonts w:asciiTheme="minorHAnsi" w:hAnsiTheme="minorHAnsi" w:cstheme="minorHAnsi"/>
          <w:sz w:val="20"/>
        </w:rPr>
        <w:t>ten</w:t>
      </w:r>
      <w:r w:rsidR="008110B5">
        <w:rPr>
          <w:rFonts w:asciiTheme="minorHAnsi" w:hAnsiTheme="minorHAnsi" w:cstheme="minorHAnsi"/>
          <w:sz w:val="20"/>
        </w:rPr>
        <w:t xml:space="preserve"> percent </w:t>
      </w:r>
      <w:r w:rsidR="000468B3">
        <w:rPr>
          <w:rFonts w:asciiTheme="minorHAnsi" w:hAnsiTheme="minorHAnsi" w:cstheme="minorHAnsi"/>
          <w:sz w:val="20"/>
        </w:rPr>
        <w:t xml:space="preserve">(10%) </w:t>
      </w:r>
      <w:r w:rsidR="008110B5">
        <w:rPr>
          <w:rFonts w:asciiTheme="minorHAnsi" w:hAnsiTheme="minorHAnsi" w:cstheme="minorHAnsi"/>
          <w:sz w:val="20"/>
        </w:rPr>
        <w:t>of the Contract A</w:t>
      </w:r>
      <w:r w:rsidR="00C86BAD" w:rsidRPr="000D5FA7">
        <w:rPr>
          <w:rFonts w:asciiTheme="minorHAnsi" w:hAnsiTheme="minorHAnsi" w:cstheme="minorHAnsi"/>
          <w:sz w:val="20"/>
        </w:rPr>
        <w:t>mount divided by the average billing rate of the firm</w:t>
      </w:r>
      <w:r w:rsidR="00C86BAD">
        <w:rPr>
          <w:rFonts w:asciiTheme="minorHAnsi" w:hAnsiTheme="minorHAnsi" w:cstheme="minorHAnsi"/>
          <w:sz w:val="20"/>
        </w:rPr>
        <w:t xml:space="preserve">. </w:t>
      </w:r>
      <w:r w:rsidR="00C86BAD" w:rsidRPr="00F36CB0">
        <w:rPr>
          <w:rFonts w:asciiTheme="minorHAnsi" w:hAnsiTheme="minorHAnsi" w:cstheme="minorHAnsi"/>
          <w:sz w:val="20"/>
        </w:rPr>
        <w:t xml:space="preserve">Failure to make a good faith effort may be cause for nonrenewal of this Agreement or another judicial branch or other </w:t>
      </w:r>
      <w:r w:rsidR="00C86BAD">
        <w:rPr>
          <w:rFonts w:asciiTheme="minorHAnsi" w:hAnsiTheme="minorHAnsi" w:cstheme="minorHAnsi"/>
          <w:sz w:val="20"/>
        </w:rPr>
        <w:t>state</w:t>
      </w:r>
      <w:r w:rsidR="00C86BAD" w:rsidRPr="00F36CB0">
        <w:rPr>
          <w:rFonts w:asciiTheme="minorHAnsi" w:hAnsiTheme="minorHAnsi" w:cstheme="minorHAnsi"/>
          <w:sz w:val="20"/>
        </w:rPr>
        <w:t xml:space="preserve"> contract for legal services, and may be taken into account when determining the award of future contracts with a </w:t>
      </w:r>
      <w:r w:rsidR="00D437C9">
        <w:rPr>
          <w:rFonts w:asciiTheme="minorHAnsi" w:hAnsiTheme="minorHAnsi" w:cstheme="minorHAnsi"/>
          <w:sz w:val="20"/>
        </w:rPr>
        <w:t>J</w:t>
      </w:r>
      <w:r w:rsidR="00C86BAD" w:rsidRPr="00F36CB0">
        <w:rPr>
          <w:rFonts w:asciiTheme="minorHAnsi" w:hAnsiTheme="minorHAnsi" w:cstheme="minorHAnsi"/>
          <w:sz w:val="20"/>
        </w:rPr>
        <w:t xml:space="preserve">udicial </w:t>
      </w:r>
      <w:r w:rsidR="00D437C9">
        <w:rPr>
          <w:rFonts w:asciiTheme="minorHAnsi" w:hAnsiTheme="minorHAnsi" w:cstheme="minorHAnsi"/>
          <w:sz w:val="20"/>
        </w:rPr>
        <w:t>B</w:t>
      </w:r>
      <w:r w:rsidR="00C86BAD" w:rsidRPr="00F36CB0">
        <w:rPr>
          <w:rFonts w:asciiTheme="minorHAnsi" w:hAnsiTheme="minorHAnsi" w:cstheme="minorHAnsi"/>
          <w:sz w:val="20"/>
        </w:rPr>
        <w:t xml:space="preserve">ranch </w:t>
      </w:r>
      <w:r w:rsidR="00D437C9">
        <w:rPr>
          <w:rFonts w:asciiTheme="minorHAnsi" w:hAnsiTheme="minorHAnsi" w:cstheme="minorHAnsi"/>
          <w:sz w:val="20"/>
        </w:rPr>
        <w:t>E</w:t>
      </w:r>
      <w:r w:rsidR="00C86BAD" w:rsidRPr="00F36CB0">
        <w:rPr>
          <w:rFonts w:asciiTheme="minorHAnsi" w:hAnsiTheme="minorHAnsi" w:cstheme="minorHAnsi"/>
          <w:sz w:val="20"/>
        </w:rPr>
        <w:t>ntity for legal services</w:t>
      </w:r>
      <w:r w:rsidR="00C86BAD">
        <w:rPr>
          <w:rFonts w:asciiTheme="minorHAnsi" w:hAnsiTheme="minorHAnsi" w:cstheme="minorHAnsi"/>
          <w:sz w:val="20"/>
        </w:rPr>
        <w:t>.</w:t>
      </w:r>
      <w:r w:rsidR="006A354E">
        <w:rPr>
          <w:rFonts w:asciiTheme="minorHAnsi" w:hAnsiTheme="minorHAnsi" w:cstheme="minorHAnsi"/>
          <w:sz w:val="20"/>
        </w:rPr>
        <w:t xml:space="preserve"> </w:t>
      </w:r>
    </w:p>
    <w:p w14:paraId="5D2A6EBD" w14:textId="77777777" w:rsidR="00E367B1" w:rsidRDefault="006A354E" w:rsidP="006A354E">
      <w:pPr>
        <w:pStyle w:val="ListParagraph"/>
        <w:numPr>
          <w:ilvl w:val="1"/>
          <w:numId w:val="26"/>
        </w:numPr>
        <w:tabs>
          <w:tab w:val="left" w:pos="450"/>
        </w:tabs>
        <w:rPr>
          <w:rFonts w:asciiTheme="minorHAnsi" w:hAnsiTheme="minorHAnsi" w:cstheme="minorHAnsi"/>
          <w:bCs/>
          <w:sz w:val="20"/>
          <w:lang w:bidi="en-US"/>
        </w:rPr>
      </w:pPr>
      <w:r>
        <w:rPr>
          <w:rFonts w:asciiTheme="minorHAnsi" w:hAnsiTheme="minorHAnsi" w:cstheme="minorHAnsi"/>
          <w:b/>
          <w:bCs/>
          <w:sz w:val="20"/>
        </w:rPr>
        <w:t xml:space="preserve">Good Standing.  </w:t>
      </w:r>
      <w:r w:rsidRPr="006A354E">
        <w:rPr>
          <w:rFonts w:asciiTheme="minorHAnsi" w:hAnsiTheme="minorHAnsi" w:cstheme="minorHAnsi"/>
          <w:bCs/>
          <w:i/>
          <w:sz w:val="20"/>
        </w:rPr>
        <w:t xml:space="preserve">If Contractor is a corporation, </w:t>
      </w:r>
      <w:r w:rsidR="00D17605" w:rsidRPr="00D17605">
        <w:rPr>
          <w:rFonts w:asciiTheme="minorHAnsi" w:hAnsiTheme="minorHAnsi" w:cstheme="minorHAnsi"/>
          <w:bCs/>
          <w:i/>
          <w:sz w:val="20"/>
        </w:rPr>
        <w:t>limited liability company</w:t>
      </w:r>
      <w:r w:rsidR="00D17605">
        <w:rPr>
          <w:rFonts w:asciiTheme="minorHAnsi" w:hAnsiTheme="minorHAnsi" w:cstheme="minorHAnsi"/>
          <w:bCs/>
          <w:i/>
          <w:sz w:val="20"/>
        </w:rPr>
        <w:t xml:space="preserve">, or </w:t>
      </w:r>
      <w:r w:rsidR="00D17605" w:rsidRPr="00D17605">
        <w:rPr>
          <w:rFonts w:asciiTheme="minorHAnsi" w:hAnsiTheme="minorHAnsi" w:cstheme="minorHAnsi"/>
          <w:bCs/>
          <w:i/>
          <w:sz w:val="20"/>
        </w:rPr>
        <w:t>limited partnership</w:t>
      </w:r>
      <w:r w:rsidR="00D17605">
        <w:rPr>
          <w:rFonts w:asciiTheme="minorHAnsi" w:hAnsiTheme="minorHAnsi" w:cstheme="minorHAnsi"/>
          <w:bCs/>
          <w:i/>
          <w:sz w:val="20"/>
        </w:rPr>
        <w:t xml:space="preserve">, </w:t>
      </w:r>
      <w:r w:rsidRPr="006A354E">
        <w:rPr>
          <w:rFonts w:asciiTheme="minorHAnsi" w:hAnsiTheme="minorHAnsi" w:cstheme="minorHAnsi"/>
          <w:bCs/>
          <w:i/>
          <w:sz w:val="20"/>
        </w:rPr>
        <w:t>and this Agreement is performed in whole or in part in California, this section is applicable.</w:t>
      </w:r>
      <w:r>
        <w:rPr>
          <w:rFonts w:asciiTheme="minorHAnsi" w:hAnsiTheme="minorHAnsi" w:cstheme="minorHAnsi"/>
          <w:bCs/>
          <w:sz w:val="20"/>
        </w:rPr>
        <w:t xml:space="preserve">  </w:t>
      </w:r>
      <w:r w:rsidRPr="00717F35">
        <w:rPr>
          <w:rFonts w:asciiTheme="minorHAnsi" w:hAnsiTheme="minorHAnsi" w:cstheme="minorHAnsi"/>
          <w:bCs/>
          <w:sz w:val="20"/>
        </w:rPr>
        <w:t>Contractor is</w:t>
      </w:r>
      <w:r w:rsidR="00FA0BEA">
        <w:rPr>
          <w:rFonts w:asciiTheme="minorHAnsi" w:hAnsiTheme="minorHAnsi" w:cstheme="minorHAnsi"/>
          <w:bCs/>
          <w:sz w:val="20"/>
        </w:rPr>
        <w:t>, and will remain for the T</w:t>
      </w:r>
      <w:r>
        <w:rPr>
          <w:rFonts w:asciiTheme="minorHAnsi" w:hAnsiTheme="minorHAnsi" w:cstheme="minorHAnsi"/>
          <w:bCs/>
          <w:sz w:val="20"/>
        </w:rPr>
        <w:t>erm,</w:t>
      </w:r>
      <w:r w:rsidRPr="00717F35">
        <w:rPr>
          <w:rFonts w:asciiTheme="minorHAnsi" w:hAnsiTheme="minorHAnsi" w:cstheme="minorHAnsi"/>
          <w:bCs/>
          <w:sz w:val="20"/>
        </w:rPr>
        <w:t xml:space="preserve"> qualified to do business and in good standing in California</w:t>
      </w:r>
      <w:r>
        <w:rPr>
          <w:rFonts w:asciiTheme="minorHAnsi" w:hAnsiTheme="minorHAnsi" w:cstheme="minorHAnsi"/>
          <w:bCs/>
          <w:sz w:val="20"/>
        </w:rPr>
        <w:t>.</w:t>
      </w:r>
    </w:p>
    <w:p w14:paraId="3FE74258" w14:textId="77777777" w:rsidR="00E367B1" w:rsidRDefault="00E367B1" w:rsidP="00E367B1">
      <w:pPr>
        <w:pStyle w:val="ListParagraph"/>
        <w:tabs>
          <w:tab w:val="left" w:pos="450"/>
        </w:tabs>
        <w:ind w:left="936"/>
        <w:rPr>
          <w:rFonts w:asciiTheme="minorHAnsi" w:hAnsiTheme="minorHAnsi" w:cstheme="minorHAnsi"/>
          <w:bCs/>
          <w:sz w:val="20"/>
          <w:lang w:bidi="en-US"/>
        </w:rPr>
      </w:pPr>
    </w:p>
    <w:p w14:paraId="25E90336" w14:textId="7DF51876" w:rsidR="006A354E" w:rsidRPr="00E367B1" w:rsidRDefault="00E367B1" w:rsidP="00E367B1">
      <w:pPr>
        <w:pStyle w:val="ListParagraph"/>
        <w:numPr>
          <w:ilvl w:val="1"/>
          <w:numId w:val="26"/>
        </w:numPr>
        <w:tabs>
          <w:tab w:val="left" w:pos="450"/>
        </w:tabs>
        <w:rPr>
          <w:rFonts w:asciiTheme="minorHAnsi" w:hAnsiTheme="minorHAnsi" w:cstheme="minorHAnsi"/>
          <w:bCs/>
          <w:sz w:val="20"/>
          <w:lang w:bidi="en-US"/>
        </w:rPr>
      </w:pPr>
      <w:r w:rsidRPr="00E367B1">
        <w:rPr>
          <w:rFonts w:asciiTheme="minorHAnsi" w:hAnsiTheme="minorHAnsi" w:cstheme="minorHAnsi"/>
          <w:b/>
          <w:bCs/>
          <w:sz w:val="20"/>
        </w:rPr>
        <w:t>Equipment Purchases.</w:t>
      </w:r>
      <w:r w:rsidRPr="00E367B1">
        <w:rPr>
          <w:rFonts w:asciiTheme="minorHAnsi" w:hAnsiTheme="minorHAnsi" w:cstheme="minorHAnsi"/>
          <w:bCs/>
          <w:sz w:val="20"/>
        </w:rPr>
        <w:t xml:space="preserve">  </w:t>
      </w:r>
      <w:r w:rsidRPr="00E367B1">
        <w:rPr>
          <w:rFonts w:cs="Arial"/>
          <w:i/>
          <w:sz w:val="20"/>
        </w:rPr>
        <w:t xml:space="preserve">If this Agreement includes the purchase of equipment, </w:t>
      </w:r>
      <w:r w:rsidRPr="00E367B1">
        <w:rPr>
          <w:rFonts w:asciiTheme="minorHAnsi" w:hAnsiTheme="minorHAnsi" w:cstheme="minorHAnsi"/>
          <w:bCs/>
          <w:i/>
          <w:sz w:val="20"/>
        </w:rPr>
        <w:t xml:space="preserve">this section is applicable.  </w:t>
      </w:r>
      <w:r>
        <w:rPr>
          <w:rFonts w:asciiTheme="minorHAnsi" w:hAnsiTheme="minorHAnsi" w:cstheme="minorHAnsi"/>
          <w:bCs/>
          <w:sz w:val="20"/>
        </w:rPr>
        <w:t xml:space="preserve">The </w:t>
      </w:r>
      <w:r w:rsidR="00814D2A">
        <w:rPr>
          <w:rFonts w:asciiTheme="minorHAnsi" w:hAnsiTheme="minorHAnsi" w:cstheme="minorHAnsi"/>
          <w:bCs/>
          <w:sz w:val="20"/>
        </w:rPr>
        <w:t>Court</w:t>
      </w:r>
      <w:r w:rsidRPr="00E367B1">
        <w:rPr>
          <w:rFonts w:asciiTheme="minorHAnsi" w:hAnsiTheme="minorHAnsi" w:cstheme="minorHAnsi"/>
          <w:bCs/>
          <w:sz w:val="20"/>
        </w:rPr>
        <w:t xml:space="preserve"> may, at its option, repair any damaged or replace any lost or stolen items an</w:t>
      </w:r>
      <w:r w:rsidR="00082271">
        <w:rPr>
          <w:rFonts w:asciiTheme="minorHAnsi" w:hAnsiTheme="minorHAnsi" w:cstheme="minorHAnsi"/>
          <w:bCs/>
          <w:sz w:val="20"/>
        </w:rPr>
        <w:t>d deduct the cost thereof from C</w:t>
      </w:r>
      <w:r w:rsidRPr="00E367B1">
        <w:rPr>
          <w:rFonts w:asciiTheme="minorHAnsi" w:hAnsiTheme="minorHAnsi" w:cstheme="minorHAnsi"/>
          <w:bCs/>
          <w:sz w:val="20"/>
        </w:rPr>
        <w:t xml:space="preserve">ontractor’s invoice to the </w:t>
      </w:r>
      <w:r w:rsidR="00814D2A">
        <w:rPr>
          <w:rFonts w:asciiTheme="minorHAnsi" w:hAnsiTheme="minorHAnsi" w:cstheme="minorHAnsi"/>
          <w:bCs/>
          <w:sz w:val="20"/>
        </w:rPr>
        <w:t>Court</w:t>
      </w:r>
      <w:r>
        <w:rPr>
          <w:rFonts w:asciiTheme="minorHAnsi" w:hAnsiTheme="minorHAnsi" w:cstheme="minorHAnsi"/>
          <w:bCs/>
          <w:sz w:val="20"/>
        </w:rPr>
        <w:t>, or require C</w:t>
      </w:r>
      <w:r w:rsidRPr="00E367B1">
        <w:rPr>
          <w:rFonts w:asciiTheme="minorHAnsi" w:hAnsiTheme="minorHAnsi" w:cstheme="minorHAnsi"/>
          <w:bCs/>
          <w:sz w:val="20"/>
        </w:rPr>
        <w:t xml:space="preserve">ontractor to repair or replace any damaged, lost, or stolen equipment to the satisfaction of the </w:t>
      </w:r>
      <w:r w:rsidR="00814D2A">
        <w:rPr>
          <w:rFonts w:asciiTheme="minorHAnsi" w:hAnsiTheme="minorHAnsi" w:cstheme="minorHAnsi"/>
          <w:bCs/>
          <w:sz w:val="20"/>
        </w:rPr>
        <w:t>Court</w:t>
      </w:r>
      <w:r>
        <w:rPr>
          <w:rFonts w:asciiTheme="minorHAnsi" w:hAnsiTheme="minorHAnsi" w:cstheme="minorHAnsi"/>
          <w:bCs/>
          <w:sz w:val="20"/>
        </w:rPr>
        <w:t xml:space="preserve"> at no expense to the </w:t>
      </w:r>
      <w:r w:rsidR="00814D2A">
        <w:rPr>
          <w:rFonts w:asciiTheme="minorHAnsi" w:hAnsiTheme="minorHAnsi" w:cstheme="minorHAnsi"/>
          <w:bCs/>
          <w:sz w:val="20"/>
        </w:rPr>
        <w:t>Court</w:t>
      </w:r>
      <w:r w:rsidRPr="00E367B1">
        <w:rPr>
          <w:rFonts w:asciiTheme="minorHAnsi" w:hAnsiTheme="minorHAnsi" w:cstheme="minorHAnsi"/>
          <w:bCs/>
          <w:sz w:val="20"/>
        </w:rPr>
        <w:t xml:space="preserve">. If a theft occurs, </w:t>
      </w:r>
      <w:r>
        <w:rPr>
          <w:rFonts w:asciiTheme="minorHAnsi" w:hAnsiTheme="minorHAnsi" w:cstheme="minorHAnsi"/>
          <w:bCs/>
          <w:sz w:val="20"/>
        </w:rPr>
        <w:t>C</w:t>
      </w:r>
      <w:r w:rsidRPr="00E367B1">
        <w:rPr>
          <w:rFonts w:asciiTheme="minorHAnsi" w:hAnsiTheme="minorHAnsi" w:cstheme="minorHAnsi"/>
          <w:bCs/>
          <w:sz w:val="20"/>
        </w:rPr>
        <w:t xml:space="preserve">ontractor must file a police report immediately.  </w:t>
      </w:r>
    </w:p>
    <w:p w14:paraId="772CEEE7" w14:textId="3EB85217" w:rsidR="00C36343" w:rsidRPr="007477E1" w:rsidRDefault="00420271" w:rsidP="00420271">
      <w:pPr>
        <w:pStyle w:val="ListParagraph"/>
        <w:numPr>
          <w:ilvl w:val="1"/>
          <w:numId w:val="26"/>
        </w:numPr>
        <w:tabs>
          <w:tab w:val="left" w:pos="900"/>
        </w:tabs>
        <w:spacing w:before="120" w:after="120"/>
        <w:rPr>
          <w:rFonts w:asciiTheme="minorHAnsi" w:hAnsiTheme="minorHAnsi" w:cstheme="minorHAnsi"/>
          <w:bCs/>
          <w:sz w:val="20"/>
        </w:rPr>
      </w:pPr>
      <w:r w:rsidRPr="00420271">
        <w:rPr>
          <w:rFonts w:cs="Arial"/>
          <w:b/>
          <w:sz w:val="20"/>
        </w:rPr>
        <w:t>Four-Digit Date Compliance.</w:t>
      </w:r>
      <w:r w:rsidRPr="00420271">
        <w:rPr>
          <w:rFonts w:cs="Arial"/>
          <w:sz w:val="20"/>
        </w:rPr>
        <w:t xml:space="preserve"> </w:t>
      </w:r>
      <w:r w:rsidRPr="00420271">
        <w:rPr>
          <w:rFonts w:cs="Arial"/>
          <w:i/>
          <w:sz w:val="20"/>
        </w:rPr>
        <w:t xml:space="preserve">If </w:t>
      </w:r>
      <w:r>
        <w:rPr>
          <w:rFonts w:cs="Arial"/>
          <w:i/>
          <w:sz w:val="20"/>
        </w:rPr>
        <w:t>this</w:t>
      </w:r>
      <w:r w:rsidRPr="00420271">
        <w:rPr>
          <w:rFonts w:cs="Arial"/>
          <w:i/>
          <w:sz w:val="20"/>
        </w:rPr>
        <w:t xml:space="preserve"> Agreement includes the purchase of systems, software, or instrumentation with imbedded chips, </w:t>
      </w:r>
      <w:r w:rsidRPr="00420271">
        <w:rPr>
          <w:rFonts w:asciiTheme="minorHAnsi" w:hAnsiTheme="minorHAnsi" w:cstheme="minorHAnsi"/>
          <w:bCs/>
          <w:i/>
          <w:sz w:val="20"/>
        </w:rPr>
        <w:t xml:space="preserve">this section is applicable.  </w:t>
      </w:r>
      <w:r w:rsidRPr="00420271">
        <w:rPr>
          <w:rFonts w:cs="Arial"/>
          <w:sz w:val="20"/>
        </w:rPr>
        <w:t>Contractor represents and warrants that it will provide only Four-Digit Da</w:t>
      </w:r>
      <w:r w:rsidR="00632E5F">
        <w:rPr>
          <w:rFonts w:cs="Arial"/>
          <w:sz w:val="20"/>
        </w:rPr>
        <w:t>te Compliant deliverables and s</w:t>
      </w:r>
      <w:r w:rsidRPr="00420271">
        <w:rPr>
          <w:rFonts w:cs="Arial"/>
          <w:sz w:val="20"/>
        </w:rPr>
        <w:t xml:space="preserve">ervices to </w:t>
      </w:r>
      <w:r w:rsidR="00632E5F">
        <w:rPr>
          <w:rFonts w:cs="Arial"/>
          <w:sz w:val="20"/>
        </w:rPr>
        <w:t xml:space="preserve">the </w:t>
      </w:r>
      <w:r w:rsidR="00814D2A">
        <w:rPr>
          <w:rFonts w:cs="Arial"/>
          <w:sz w:val="20"/>
        </w:rPr>
        <w:t>Court</w:t>
      </w:r>
      <w:r w:rsidRPr="00420271">
        <w:rPr>
          <w:rFonts w:cs="Arial"/>
          <w:sz w:val="20"/>
        </w:rPr>
        <w:t xml:space="preserve">. “Four-Digit Date Compliant” deliverables and services can accurately process, calculate, compare, and sequence date data, </w:t>
      </w:r>
      <w:r w:rsidR="00245806">
        <w:rPr>
          <w:rFonts w:cs="Arial"/>
          <w:sz w:val="20"/>
        </w:rPr>
        <w:t xml:space="preserve">including </w:t>
      </w:r>
      <w:r w:rsidRPr="00420271">
        <w:rPr>
          <w:rFonts w:cs="Arial"/>
          <w:sz w:val="20"/>
        </w:rPr>
        <w:t>date data arising out of or relating to leap years and changes in centuries. Th</w:t>
      </w:r>
      <w:r w:rsidR="00632E5F">
        <w:rPr>
          <w:rFonts w:cs="Arial"/>
          <w:sz w:val="20"/>
        </w:rPr>
        <w:t>is warranty and representation is</w:t>
      </w:r>
      <w:r w:rsidRPr="00420271">
        <w:rPr>
          <w:rFonts w:cs="Arial"/>
          <w:sz w:val="20"/>
        </w:rPr>
        <w:t xml:space="preserve"> subject to the warranty terms and conditions of this Agreement and do</w:t>
      </w:r>
      <w:r w:rsidR="00632E5F">
        <w:rPr>
          <w:rFonts w:cs="Arial"/>
          <w:sz w:val="20"/>
        </w:rPr>
        <w:t>es</w:t>
      </w:r>
      <w:r w:rsidRPr="00420271">
        <w:rPr>
          <w:rFonts w:cs="Arial"/>
          <w:sz w:val="20"/>
        </w:rPr>
        <w:t xml:space="preserve"> not limit the generality of warranty obligations set forth elsewhere in this Agreement.</w:t>
      </w:r>
    </w:p>
    <w:p w14:paraId="11D60E47" w14:textId="77777777" w:rsidR="00BA2888" w:rsidRPr="00305C21" w:rsidRDefault="007477E1" w:rsidP="00BA2888">
      <w:pPr>
        <w:pStyle w:val="ListParagraph"/>
        <w:numPr>
          <w:ilvl w:val="1"/>
          <w:numId w:val="26"/>
        </w:numPr>
        <w:tabs>
          <w:tab w:val="left" w:pos="900"/>
        </w:tabs>
        <w:spacing w:before="120" w:after="120"/>
        <w:rPr>
          <w:rFonts w:asciiTheme="minorHAnsi" w:hAnsiTheme="minorHAnsi" w:cstheme="minorHAnsi"/>
          <w:bCs/>
          <w:sz w:val="20"/>
        </w:rPr>
      </w:pPr>
      <w:r w:rsidRPr="0061194F">
        <w:rPr>
          <w:rFonts w:asciiTheme="minorHAnsi" w:hAnsiTheme="minorHAnsi" w:cstheme="minorHAnsi"/>
          <w:b/>
          <w:sz w:val="20"/>
        </w:rPr>
        <w:t xml:space="preserve">Janitorial Services or Building Maintenance </w:t>
      </w:r>
      <w:r w:rsidR="00076FB0">
        <w:rPr>
          <w:rFonts w:asciiTheme="minorHAnsi" w:hAnsiTheme="minorHAnsi" w:cstheme="minorHAnsi"/>
          <w:b/>
          <w:sz w:val="20"/>
        </w:rPr>
        <w:t>Services</w:t>
      </w:r>
      <w:r w:rsidRPr="0061194F">
        <w:rPr>
          <w:rFonts w:asciiTheme="minorHAnsi" w:hAnsiTheme="minorHAnsi" w:cstheme="minorHAnsi"/>
          <w:b/>
          <w:sz w:val="20"/>
        </w:rPr>
        <w:t>.</w:t>
      </w:r>
      <w:r w:rsidRPr="0061194F">
        <w:rPr>
          <w:rFonts w:asciiTheme="minorHAnsi" w:hAnsiTheme="minorHAnsi" w:cstheme="minorHAnsi"/>
          <w:sz w:val="20"/>
        </w:rPr>
        <w:t xml:space="preserve">  </w:t>
      </w:r>
      <w:r w:rsidRPr="00420271">
        <w:rPr>
          <w:rFonts w:cs="Arial"/>
          <w:i/>
          <w:sz w:val="20"/>
        </w:rPr>
        <w:t xml:space="preserve">If </w:t>
      </w:r>
      <w:r>
        <w:rPr>
          <w:rFonts w:cs="Arial"/>
          <w:i/>
          <w:sz w:val="20"/>
        </w:rPr>
        <w:t>this</w:t>
      </w:r>
      <w:r w:rsidRPr="00420271">
        <w:rPr>
          <w:rFonts w:cs="Arial"/>
          <w:i/>
          <w:sz w:val="20"/>
        </w:rPr>
        <w:t xml:space="preserve"> Agreement </w:t>
      </w:r>
      <w:r>
        <w:rPr>
          <w:rFonts w:cs="Arial"/>
          <w:i/>
          <w:sz w:val="20"/>
        </w:rPr>
        <w:t xml:space="preserve">is for janitorial or building maintenance services, </w:t>
      </w:r>
      <w:r w:rsidRPr="00420271">
        <w:rPr>
          <w:rFonts w:asciiTheme="minorHAnsi" w:hAnsiTheme="minorHAnsi" w:cstheme="minorHAnsi"/>
          <w:bCs/>
          <w:i/>
          <w:sz w:val="20"/>
        </w:rPr>
        <w:t xml:space="preserve">this section is applicable. </w:t>
      </w:r>
      <w:r w:rsidRPr="0061194F">
        <w:rPr>
          <w:rFonts w:asciiTheme="minorHAnsi" w:hAnsiTheme="minorHAnsi" w:cstheme="minorHAnsi"/>
          <w:sz w:val="20"/>
        </w:rPr>
        <w:t xml:space="preserve">If this Agreement requires Contractor to perform Services at a new site, Contractor shall retain for </w:t>
      </w:r>
      <w:r w:rsidR="000468B3">
        <w:rPr>
          <w:rFonts w:asciiTheme="minorHAnsi" w:hAnsiTheme="minorHAnsi" w:cstheme="minorHAnsi"/>
          <w:sz w:val="20"/>
        </w:rPr>
        <w:t>sixty (</w:t>
      </w:r>
      <w:r w:rsidRPr="0061194F">
        <w:rPr>
          <w:rFonts w:asciiTheme="minorHAnsi" w:hAnsiTheme="minorHAnsi" w:cstheme="minorHAnsi"/>
          <w:sz w:val="20"/>
        </w:rPr>
        <w:t>60</w:t>
      </w:r>
      <w:r w:rsidR="000468B3">
        <w:rPr>
          <w:rFonts w:asciiTheme="minorHAnsi" w:hAnsiTheme="minorHAnsi" w:cstheme="minorHAnsi"/>
          <w:sz w:val="20"/>
        </w:rPr>
        <w:t>)</w:t>
      </w:r>
      <w:r w:rsidRPr="0061194F">
        <w:rPr>
          <w:rFonts w:asciiTheme="minorHAnsi" w:hAnsiTheme="minorHAnsi" w:cstheme="minorHAnsi"/>
          <w:sz w:val="20"/>
        </w:rPr>
        <w:t xml:space="preserve"> days all employees currently employed at that site by any previous contractor that performed the same services at the site. Contractor shall provide upon request information sufficient to identify employees providing janitorial or building maintenance services at each site and to make the necessary notifications required under Labor Code section 1060 et seq.</w:t>
      </w:r>
      <w:r>
        <w:rPr>
          <w:rFonts w:asciiTheme="minorHAnsi" w:hAnsiTheme="minorHAnsi" w:cstheme="minorHAnsi"/>
          <w:sz w:val="20"/>
        </w:rPr>
        <w:t xml:space="preserve"> </w:t>
      </w:r>
    </w:p>
    <w:p w14:paraId="5BEE8518" w14:textId="4032137F" w:rsidR="00305C21" w:rsidRPr="00556840" w:rsidRDefault="00B313DA" w:rsidP="00BA2888">
      <w:pPr>
        <w:pStyle w:val="ListParagraph"/>
        <w:numPr>
          <w:ilvl w:val="1"/>
          <w:numId w:val="26"/>
        </w:numPr>
        <w:tabs>
          <w:tab w:val="left" w:pos="900"/>
        </w:tabs>
        <w:spacing w:before="120" w:after="120"/>
        <w:rPr>
          <w:rFonts w:asciiTheme="minorHAnsi" w:hAnsiTheme="minorHAnsi" w:cstheme="minorHAnsi"/>
          <w:bCs/>
          <w:sz w:val="20"/>
        </w:rPr>
      </w:pPr>
      <w:r w:rsidRPr="00B313DA">
        <w:rPr>
          <w:rFonts w:asciiTheme="minorHAnsi" w:hAnsiTheme="minorHAnsi" w:cstheme="minorHAnsi"/>
          <w:b/>
          <w:bCs/>
          <w:sz w:val="20"/>
        </w:rPr>
        <w:t>Small Business Preference Commitment.</w:t>
      </w:r>
      <w:r>
        <w:rPr>
          <w:rFonts w:asciiTheme="minorHAnsi" w:hAnsiTheme="minorHAnsi" w:cstheme="minorHAnsi"/>
          <w:bCs/>
          <w:sz w:val="20"/>
        </w:rPr>
        <w:t xml:space="preserve"> </w:t>
      </w:r>
      <w:r w:rsidRPr="00B313DA">
        <w:rPr>
          <w:rFonts w:asciiTheme="minorHAnsi" w:hAnsiTheme="minorHAnsi" w:cstheme="minorHAnsi"/>
          <w:bCs/>
          <w:i/>
          <w:sz w:val="20"/>
        </w:rPr>
        <w:t>This section is applicable if Contractor received a small business preference in connection with this Agreement.</w:t>
      </w:r>
      <w:r w:rsidRPr="00B313DA">
        <w:rPr>
          <w:rFonts w:asciiTheme="minorHAnsi" w:hAnsiTheme="minorHAnsi" w:cstheme="minorHAnsi"/>
          <w:bCs/>
          <w:sz w:val="20"/>
        </w:rPr>
        <w:t xml:space="preserve">  Contractor’s failure to meet the small business commitment set forth in its bid or proposal constitutes a breach of this Agreement.  Contractor must within sixty (60) days of receiving final payment under this Agreement report to the </w:t>
      </w:r>
      <w:r w:rsidR="00814D2A">
        <w:rPr>
          <w:rFonts w:asciiTheme="minorHAnsi" w:hAnsiTheme="minorHAnsi" w:cstheme="minorHAnsi"/>
          <w:bCs/>
          <w:sz w:val="20"/>
        </w:rPr>
        <w:t>Court</w:t>
      </w:r>
      <w:r>
        <w:rPr>
          <w:rFonts w:asciiTheme="minorHAnsi" w:hAnsiTheme="minorHAnsi" w:cstheme="minorHAnsi"/>
          <w:bCs/>
          <w:sz w:val="20"/>
        </w:rPr>
        <w:t xml:space="preserve"> </w:t>
      </w:r>
      <w:r w:rsidRPr="00B313DA">
        <w:rPr>
          <w:rFonts w:asciiTheme="minorHAnsi" w:hAnsiTheme="minorHAnsi" w:cstheme="minorHAnsi"/>
          <w:bCs/>
          <w:sz w:val="20"/>
        </w:rPr>
        <w:t>the actual percentage of small/micro business participation t</w:t>
      </w:r>
      <w:r>
        <w:rPr>
          <w:rFonts w:asciiTheme="minorHAnsi" w:hAnsiTheme="minorHAnsi" w:cstheme="minorHAnsi"/>
          <w:bCs/>
          <w:sz w:val="20"/>
        </w:rPr>
        <w:t xml:space="preserve">hat was achieved. </w:t>
      </w:r>
      <w:r w:rsidRPr="00B313DA">
        <w:rPr>
          <w:rFonts w:asciiTheme="minorHAnsi" w:hAnsiTheme="minorHAnsi" w:cstheme="minorHAnsi"/>
          <w:bCs/>
          <w:sz w:val="20"/>
        </w:rPr>
        <w:t xml:space="preserve">If Contractor is a nonprofit veteran </w:t>
      </w:r>
      <w:r w:rsidRPr="00B313DA">
        <w:rPr>
          <w:rFonts w:asciiTheme="minorHAnsi" w:hAnsiTheme="minorHAnsi" w:cstheme="minorHAnsi"/>
          <w:bCs/>
          <w:sz w:val="20"/>
        </w:rPr>
        <w:lastRenderedPageBreak/>
        <w:t>service agency (“NVSA”), Contractor must employ veterans receiving services from the NVSA for not less than 75 percent of the person-hours of direct labor required for the production of goods and the provision of services performed pursuant to this Agreement.</w:t>
      </w:r>
    </w:p>
    <w:p w14:paraId="6874D89C" w14:textId="77777777" w:rsidR="00535786" w:rsidRPr="00EC158B" w:rsidRDefault="00DC5733" w:rsidP="00023CC5">
      <w:pPr>
        <w:numPr>
          <w:ilvl w:val="0"/>
          <w:numId w:val="26"/>
        </w:numPr>
        <w:spacing w:before="120" w:after="120"/>
        <w:rPr>
          <w:rFonts w:asciiTheme="minorHAnsi" w:hAnsiTheme="minorHAnsi" w:cstheme="minorHAnsi"/>
          <w:sz w:val="20"/>
        </w:rPr>
      </w:pPr>
      <w:r w:rsidRPr="00EC158B">
        <w:rPr>
          <w:rFonts w:asciiTheme="minorHAnsi" w:hAnsiTheme="minorHAnsi" w:cstheme="minorHAnsi"/>
          <w:b/>
          <w:bCs/>
          <w:sz w:val="20"/>
        </w:rPr>
        <w:t>Miscellaneous Provisions</w:t>
      </w:r>
      <w:r w:rsidR="00DA091B">
        <w:rPr>
          <w:rFonts w:asciiTheme="minorHAnsi" w:hAnsiTheme="minorHAnsi" w:cstheme="minorHAnsi"/>
          <w:b/>
          <w:bCs/>
          <w:sz w:val="20"/>
        </w:rPr>
        <w:t>.</w:t>
      </w:r>
    </w:p>
    <w:p w14:paraId="65A6D247" w14:textId="50C8423C" w:rsidR="00535786" w:rsidRPr="00EC158B"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 xml:space="preserve">Independent Contractor. </w:t>
      </w:r>
      <w:r w:rsidRPr="00C04E9F">
        <w:rPr>
          <w:rFonts w:asciiTheme="minorHAnsi" w:hAnsiTheme="minorHAnsi" w:cstheme="minorHAnsi"/>
          <w:sz w:val="20"/>
        </w:rPr>
        <w:t xml:space="preserve">Contractor is an independent contractor to the </w:t>
      </w:r>
      <w:r w:rsidR="00814D2A">
        <w:rPr>
          <w:rFonts w:asciiTheme="minorHAnsi" w:hAnsiTheme="minorHAnsi" w:cstheme="minorHAnsi"/>
          <w:sz w:val="20"/>
        </w:rPr>
        <w:t>Court</w:t>
      </w:r>
      <w:r w:rsidRPr="00C04E9F">
        <w:rPr>
          <w:rFonts w:asciiTheme="minorHAnsi" w:hAnsiTheme="minorHAnsi" w:cstheme="minorHAnsi"/>
          <w:sz w:val="20"/>
        </w:rPr>
        <w:t xml:space="preserve">. No employer-employee, partnership, joint venture, or agency relationship exists between Contractor and the </w:t>
      </w:r>
      <w:r w:rsidR="00814D2A">
        <w:rPr>
          <w:rFonts w:asciiTheme="minorHAnsi" w:hAnsiTheme="minorHAnsi" w:cstheme="minorHAnsi"/>
          <w:sz w:val="20"/>
        </w:rPr>
        <w:t>Court</w:t>
      </w:r>
      <w:r w:rsidRPr="00C04E9F">
        <w:rPr>
          <w:rFonts w:asciiTheme="minorHAnsi" w:hAnsiTheme="minorHAnsi" w:cstheme="minorHAnsi"/>
          <w:sz w:val="20"/>
        </w:rPr>
        <w:t>.</w:t>
      </w:r>
      <w:r w:rsidR="000205FD" w:rsidRPr="00C04E9F">
        <w:rPr>
          <w:rFonts w:asciiTheme="minorHAnsi" w:hAnsiTheme="minorHAnsi" w:cstheme="minorHAnsi"/>
          <w:sz w:val="20"/>
        </w:rPr>
        <w:t xml:space="preserve"> </w:t>
      </w:r>
      <w:r w:rsidR="000205FD" w:rsidRPr="00C04E9F">
        <w:rPr>
          <w:rFonts w:cstheme="minorHAnsi"/>
          <w:sz w:val="20"/>
        </w:rPr>
        <w:t xml:space="preserve">Contractor has no authority to bind or incur any obligation on behalf of the </w:t>
      </w:r>
      <w:r w:rsidR="00814D2A">
        <w:rPr>
          <w:rFonts w:cstheme="minorHAnsi"/>
          <w:sz w:val="20"/>
        </w:rPr>
        <w:t>Court</w:t>
      </w:r>
      <w:r w:rsidR="000205FD" w:rsidRPr="00C04E9F">
        <w:rPr>
          <w:rFonts w:cstheme="minorHAnsi"/>
          <w:sz w:val="20"/>
        </w:rPr>
        <w:t xml:space="preserve">. If any governmental entity concludes that Contractor is not an independent contractor, the </w:t>
      </w:r>
      <w:r w:rsidR="00814D2A">
        <w:rPr>
          <w:rFonts w:cstheme="minorHAnsi"/>
          <w:sz w:val="20"/>
        </w:rPr>
        <w:t>Court</w:t>
      </w:r>
      <w:r w:rsidR="000205FD" w:rsidRPr="00C04E9F">
        <w:rPr>
          <w:rFonts w:cstheme="minorHAnsi"/>
          <w:sz w:val="20"/>
        </w:rPr>
        <w:t xml:space="preserve"> may terminate t</w:t>
      </w:r>
      <w:r w:rsidR="001E2002">
        <w:rPr>
          <w:rFonts w:cstheme="minorHAnsi"/>
          <w:sz w:val="20"/>
        </w:rPr>
        <w:t>his Agreement immediately upon N</w:t>
      </w:r>
      <w:r w:rsidR="000205FD" w:rsidRPr="00C04E9F">
        <w:rPr>
          <w:rFonts w:cstheme="minorHAnsi"/>
          <w:sz w:val="20"/>
        </w:rPr>
        <w:t>otice.</w:t>
      </w:r>
    </w:p>
    <w:p w14:paraId="4BDDE66D" w14:textId="77777777" w:rsidR="00A62C2B" w:rsidRPr="00A62C2B" w:rsidRDefault="00A62C2B" w:rsidP="00023CC5">
      <w:pPr>
        <w:numPr>
          <w:ilvl w:val="1"/>
          <w:numId w:val="26"/>
        </w:numPr>
        <w:spacing w:before="120" w:after="120"/>
        <w:rPr>
          <w:rFonts w:asciiTheme="minorHAnsi" w:hAnsiTheme="minorHAnsi" w:cstheme="minorHAnsi"/>
          <w:sz w:val="20"/>
          <w:u w:val="single"/>
        </w:rPr>
      </w:pPr>
      <w:r>
        <w:rPr>
          <w:rFonts w:asciiTheme="minorHAnsi" w:hAnsiTheme="minorHAnsi" w:cstheme="minorHAnsi"/>
          <w:b/>
          <w:bCs/>
          <w:sz w:val="20"/>
        </w:rPr>
        <w:t xml:space="preserve">GAAP Compliance. </w:t>
      </w:r>
      <w:r w:rsidRPr="00A62C2B">
        <w:rPr>
          <w:rFonts w:asciiTheme="minorHAnsi" w:hAnsiTheme="minorHAnsi" w:cstheme="minorHAnsi"/>
          <w:bCs/>
          <w:sz w:val="20"/>
        </w:rPr>
        <w:t>Contractor maintains an adequate system of accounting and internal controls that meets Generally Accepted Accounting Principles.</w:t>
      </w:r>
      <w:r w:rsidRPr="00A62C2B">
        <w:rPr>
          <w:rFonts w:asciiTheme="minorHAnsi" w:hAnsiTheme="minorHAnsi" w:cstheme="minorHAnsi"/>
          <w:b/>
          <w:bCs/>
          <w:sz w:val="20"/>
        </w:rPr>
        <w:t xml:space="preserve">  </w:t>
      </w:r>
    </w:p>
    <w:p w14:paraId="1ADDCE60" w14:textId="1FB11C47" w:rsidR="007F3498" w:rsidRPr="007F3498" w:rsidRDefault="00437785" w:rsidP="00023CC5">
      <w:pPr>
        <w:numPr>
          <w:ilvl w:val="1"/>
          <w:numId w:val="26"/>
        </w:numPr>
        <w:spacing w:before="120" w:after="120"/>
        <w:rPr>
          <w:rFonts w:asciiTheme="minorHAnsi" w:hAnsiTheme="minorHAnsi" w:cstheme="minorHAnsi"/>
          <w:sz w:val="20"/>
          <w:u w:val="single"/>
        </w:rPr>
      </w:pPr>
      <w:r w:rsidRPr="00EC158B">
        <w:rPr>
          <w:rFonts w:asciiTheme="minorHAnsi" w:hAnsiTheme="minorHAnsi" w:cstheme="minorHAnsi"/>
          <w:b/>
          <w:bCs/>
          <w:sz w:val="20"/>
        </w:rPr>
        <w:t>Audit</w:t>
      </w:r>
      <w:r w:rsidR="00D835C1">
        <w:rPr>
          <w:rFonts w:asciiTheme="minorHAnsi" w:hAnsiTheme="minorHAnsi" w:cstheme="minorHAnsi"/>
          <w:b/>
          <w:bCs/>
          <w:sz w:val="20"/>
        </w:rPr>
        <w:t xml:space="preserve">. </w:t>
      </w:r>
      <w:r w:rsidR="007F3498">
        <w:rPr>
          <w:rFonts w:asciiTheme="minorHAnsi" w:hAnsiTheme="minorHAnsi" w:cstheme="minorHAnsi"/>
          <w:b/>
          <w:bCs/>
          <w:sz w:val="20"/>
        </w:rPr>
        <w:t xml:space="preserve"> </w:t>
      </w:r>
      <w:r w:rsidR="006402DE" w:rsidRPr="006402DE">
        <w:rPr>
          <w:rFonts w:asciiTheme="minorHAnsi" w:hAnsiTheme="minorHAnsi" w:cstheme="minorHAnsi"/>
          <w:bCs/>
          <w:sz w:val="20"/>
        </w:rPr>
        <w:t xml:space="preserve">Contractor must allow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or its designees to review and audit Contractor’s (and any subcontractors’) documents and records relating to this Agreement</w:t>
      </w:r>
      <w:r w:rsidR="00E902D5" w:rsidRPr="00594F71">
        <w:rPr>
          <w:sz w:val="20"/>
        </w:rPr>
        <w:t xml:space="preserve">, and Contractor </w:t>
      </w:r>
      <w:r w:rsidR="00E902D5">
        <w:rPr>
          <w:sz w:val="20"/>
        </w:rPr>
        <w:t xml:space="preserve">(and its subcontractors) </w:t>
      </w:r>
      <w:r w:rsidR="00E902D5" w:rsidRPr="00594F71">
        <w:rPr>
          <w:sz w:val="20"/>
        </w:rPr>
        <w:t xml:space="preserve">shall retain such documents and records for a period of four </w:t>
      </w:r>
      <w:r w:rsidR="00E94566">
        <w:rPr>
          <w:sz w:val="20"/>
        </w:rPr>
        <w:t xml:space="preserve">(4) </w:t>
      </w:r>
      <w:r w:rsidR="00E902D5" w:rsidRPr="00594F71">
        <w:rPr>
          <w:sz w:val="20"/>
        </w:rPr>
        <w:t>years following final payment under this Agreement</w:t>
      </w:r>
      <w:r w:rsidR="006402DE" w:rsidRPr="006402DE">
        <w:rPr>
          <w:rFonts w:asciiTheme="minorHAnsi" w:hAnsiTheme="minorHAnsi" w:cstheme="minorHAnsi"/>
          <w:bCs/>
          <w:sz w:val="20"/>
        </w:rPr>
        <w:t>. If an audit determines that C</w:t>
      </w:r>
      <w:r w:rsidR="00330891">
        <w:rPr>
          <w:rFonts w:asciiTheme="minorHAnsi" w:hAnsiTheme="minorHAnsi" w:cstheme="minorHAnsi"/>
          <w:bCs/>
          <w:sz w:val="20"/>
        </w:rPr>
        <w:t>ontractor (or any subcontractor</w:t>
      </w:r>
      <w:r w:rsidR="006402DE" w:rsidRPr="006402DE">
        <w:rPr>
          <w:rFonts w:asciiTheme="minorHAnsi" w:hAnsiTheme="minorHAnsi" w:cstheme="minorHAnsi"/>
          <w:bCs/>
          <w:sz w:val="20"/>
        </w:rPr>
        <w:t xml:space="preserve">) is not in compliance with this Agreement, Contractor shall correct errors and deficiencies by the </w:t>
      </w:r>
      <w:r w:rsidR="002A7674">
        <w:rPr>
          <w:rFonts w:asciiTheme="minorHAnsi" w:hAnsiTheme="minorHAnsi" w:cstheme="minorHAnsi"/>
          <w:bCs/>
          <w:sz w:val="20"/>
        </w:rPr>
        <w:t>twentie</w:t>
      </w:r>
      <w:r w:rsidR="002A7674" w:rsidRPr="006402DE">
        <w:rPr>
          <w:rFonts w:asciiTheme="minorHAnsi" w:hAnsiTheme="minorHAnsi" w:cstheme="minorHAnsi"/>
          <w:bCs/>
          <w:sz w:val="20"/>
        </w:rPr>
        <w:t xml:space="preserve">th </w:t>
      </w:r>
      <w:r w:rsidR="004D392D">
        <w:rPr>
          <w:rFonts w:asciiTheme="minorHAnsi" w:hAnsiTheme="minorHAnsi" w:cstheme="minorHAnsi"/>
          <w:bCs/>
          <w:sz w:val="20"/>
        </w:rPr>
        <w:t xml:space="preserve">(20th) </w:t>
      </w:r>
      <w:r w:rsidR="006402DE" w:rsidRPr="006402DE">
        <w:rPr>
          <w:rFonts w:asciiTheme="minorHAnsi" w:hAnsiTheme="minorHAnsi" w:cstheme="minorHAnsi"/>
          <w:bCs/>
          <w:sz w:val="20"/>
        </w:rPr>
        <w:t xml:space="preserve">day of the month following the review or audit. If an audit determines that Contractor has overcharged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five percent (5%) or more during the time period subject to audit, Contractor must reimburse the </w:t>
      </w:r>
      <w:r w:rsidR="00814D2A">
        <w:rPr>
          <w:rFonts w:asciiTheme="minorHAnsi" w:hAnsiTheme="minorHAnsi" w:cstheme="minorHAnsi"/>
          <w:bCs/>
          <w:sz w:val="20"/>
        </w:rPr>
        <w:t>Court</w:t>
      </w:r>
      <w:r w:rsidR="006402DE" w:rsidRPr="006402DE">
        <w:rPr>
          <w:rFonts w:asciiTheme="minorHAnsi" w:hAnsiTheme="minorHAnsi" w:cstheme="minorHAnsi"/>
          <w:bCs/>
          <w:sz w:val="20"/>
        </w:rPr>
        <w:t xml:space="preserve"> in an amount equal to the cost of such a</w:t>
      </w:r>
      <w:r w:rsidR="000D4419">
        <w:rPr>
          <w:rFonts w:asciiTheme="minorHAnsi" w:hAnsiTheme="minorHAnsi" w:cstheme="minorHAnsi"/>
          <w:bCs/>
          <w:sz w:val="20"/>
        </w:rPr>
        <w:t>udit.</w:t>
      </w:r>
      <w:r w:rsidR="006402DE" w:rsidRPr="006402DE">
        <w:rPr>
          <w:rFonts w:asciiTheme="minorHAnsi" w:hAnsiTheme="minorHAnsi" w:cstheme="minorHAnsi"/>
          <w:bCs/>
          <w:sz w:val="20"/>
        </w:rPr>
        <w:t xml:space="preserve"> This Agreement is subject to examinations and audit by the State Auditor for a period three </w:t>
      </w:r>
      <w:r w:rsidR="00E94566">
        <w:rPr>
          <w:rFonts w:asciiTheme="minorHAnsi" w:hAnsiTheme="minorHAnsi" w:cstheme="minorHAnsi"/>
          <w:bCs/>
          <w:sz w:val="20"/>
        </w:rPr>
        <w:t xml:space="preserve">(3) </w:t>
      </w:r>
      <w:r w:rsidR="006402DE" w:rsidRPr="006402DE">
        <w:rPr>
          <w:rFonts w:asciiTheme="minorHAnsi" w:hAnsiTheme="minorHAnsi" w:cstheme="minorHAnsi"/>
          <w:bCs/>
          <w:sz w:val="20"/>
        </w:rPr>
        <w:t>years after final payment.</w:t>
      </w:r>
      <w:r w:rsidR="004C02A0">
        <w:rPr>
          <w:rFonts w:asciiTheme="minorHAnsi" w:hAnsiTheme="minorHAnsi" w:cstheme="minorHAnsi"/>
          <w:bCs/>
          <w:sz w:val="20"/>
        </w:rPr>
        <w:t xml:space="preserve"> </w:t>
      </w:r>
    </w:p>
    <w:p w14:paraId="4A42E622" w14:textId="77777777" w:rsidR="00392AC3" w:rsidRPr="00D835C1" w:rsidRDefault="00C73594" w:rsidP="00023CC5">
      <w:pPr>
        <w:numPr>
          <w:ilvl w:val="1"/>
          <w:numId w:val="26"/>
        </w:numPr>
        <w:spacing w:before="120" w:after="120"/>
        <w:rPr>
          <w:rFonts w:asciiTheme="minorHAnsi" w:hAnsiTheme="minorHAnsi" w:cstheme="minorHAnsi"/>
          <w:sz w:val="20"/>
          <w:u w:val="single"/>
        </w:rPr>
      </w:pPr>
      <w:r w:rsidRPr="00C73594">
        <w:rPr>
          <w:rFonts w:asciiTheme="minorHAnsi" w:hAnsiTheme="minorHAnsi" w:cstheme="minorHAnsi"/>
          <w:b/>
          <w:bCs/>
          <w:sz w:val="20"/>
        </w:rPr>
        <w:t>Licenses</w:t>
      </w:r>
      <w:r w:rsidR="000D4419">
        <w:rPr>
          <w:rFonts w:asciiTheme="minorHAnsi" w:hAnsiTheme="minorHAnsi" w:cstheme="minorHAnsi"/>
          <w:b/>
          <w:bCs/>
          <w:sz w:val="20"/>
        </w:rPr>
        <w:t xml:space="preserve"> and Permits</w:t>
      </w:r>
      <w:r w:rsidRPr="00C73594">
        <w:rPr>
          <w:rFonts w:asciiTheme="minorHAnsi" w:hAnsiTheme="minorHAnsi" w:cstheme="minorHAnsi"/>
          <w:b/>
          <w:bCs/>
          <w:sz w:val="20"/>
        </w:rPr>
        <w:t xml:space="preserve">.  </w:t>
      </w:r>
      <w:r w:rsidRPr="00C73594">
        <w:rPr>
          <w:rFonts w:asciiTheme="minorHAnsi" w:hAnsiTheme="minorHAnsi" w:cstheme="minorHAnsi"/>
          <w:bCs/>
          <w:sz w:val="20"/>
        </w:rPr>
        <w:t xml:space="preserve">Contractor shall obtain and keep current all necessary licenses, approvals, permits and authorizations required by </w:t>
      </w:r>
      <w:r>
        <w:rPr>
          <w:rFonts w:asciiTheme="minorHAnsi" w:hAnsiTheme="minorHAnsi" w:cstheme="minorHAnsi"/>
          <w:bCs/>
          <w:sz w:val="20"/>
        </w:rPr>
        <w:t>applicable l</w:t>
      </w:r>
      <w:r w:rsidRPr="00C73594">
        <w:rPr>
          <w:rFonts w:asciiTheme="minorHAnsi" w:hAnsiTheme="minorHAnsi" w:cstheme="minorHAnsi"/>
          <w:bCs/>
          <w:sz w:val="20"/>
        </w:rPr>
        <w:t>aw for the performance of the Services</w:t>
      </w:r>
      <w:r>
        <w:rPr>
          <w:rFonts w:asciiTheme="minorHAnsi" w:hAnsiTheme="minorHAnsi" w:cstheme="minorHAnsi"/>
          <w:bCs/>
          <w:sz w:val="20"/>
        </w:rPr>
        <w:t xml:space="preserve"> or the delivery of the Goods</w:t>
      </w:r>
      <w:r w:rsidRPr="00C73594">
        <w:rPr>
          <w:rFonts w:asciiTheme="minorHAnsi" w:hAnsiTheme="minorHAnsi" w:cstheme="minorHAnsi"/>
          <w:bCs/>
          <w:sz w:val="20"/>
        </w:rPr>
        <w:t xml:space="preserve">.  Contractor will be responsible for all fees and taxes associated with obtaining such licenses, approvals, permits and authorizations, and for any fines and penalties arising from its noncompliance with any </w:t>
      </w:r>
      <w:r>
        <w:rPr>
          <w:rFonts w:asciiTheme="minorHAnsi" w:hAnsiTheme="minorHAnsi" w:cstheme="minorHAnsi"/>
          <w:bCs/>
          <w:sz w:val="20"/>
        </w:rPr>
        <w:t>a</w:t>
      </w:r>
      <w:r w:rsidRPr="00C73594">
        <w:rPr>
          <w:rFonts w:asciiTheme="minorHAnsi" w:hAnsiTheme="minorHAnsi" w:cstheme="minorHAnsi"/>
          <w:bCs/>
          <w:sz w:val="20"/>
        </w:rPr>
        <w:t xml:space="preserve">pplicable </w:t>
      </w:r>
      <w:r>
        <w:rPr>
          <w:rFonts w:asciiTheme="minorHAnsi" w:hAnsiTheme="minorHAnsi" w:cstheme="minorHAnsi"/>
          <w:bCs/>
          <w:sz w:val="20"/>
        </w:rPr>
        <w:t>l</w:t>
      </w:r>
      <w:r w:rsidRPr="00C73594">
        <w:rPr>
          <w:rFonts w:asciiTheme="minorHAnsi" w:hAnsiTheme="minorHAnsi" w:cstheme="minorHAnsi"/>
          <w:bCs/>
          <w:sz w:val="20"/>
        </w:rPr>
        <w:t xml:space="preserve">aw. </w:t>
      </w:r>
      <w:r>
        <w:rPr>
          <w:rFonts w:asciiTheme="minorHAnsi" w:hAnsiTheme="minorHAnsi" w:cstheme="minorHAnsi"/>
          <w:bCs/>
          <w:sz w:val="20"/>
        </w:rPr>
        <w:t xml:space="preserve"> </w:t>
      </w:r>
    </w:p>
    <w:p w14:paraId="0383751B" w14:textId="43D4AA6F" w:rsidR="0029237A" w:rsidRDefault="0029237A" w:rsidP="00023CC5">
      <w:pPr>
        <w:numPr>
          <w:ilvl w:val="1"/>
          <w:numId w:val="26"/>
        </w:numPr>
        <w:spacing w:before="120" w:after="120"/>
        <w:rPr>
          <w:rFonts w:asciiTheme="minorHAnsi" w:hAnsiTheme="minorHAnsi" w:cstheme="minorHAnsi"/>
          <w:b/>
          <w:bCs/>
          <w:sz w:val="20"/>
        </w:rPr>
      </w:pPr>
      <w:r>
        <w:rPr>
          <w:rFonts w:asciiTheme="minorHAnsi" w:hAnsiTheme="minorHAnsi" w:cstheme="minorHAnsi"/>
          <w:b/>
          <w:bCs/>
          <w:sz w:val="20"/>
        </w:rPr>
        <w:t xml:space="preserve">Confidential Information.  </w:t>
      </w:r>
      <w:r>
        <w:rPr>
          <w:rFonts w:asciiTheme="minorHAnsi" w:hAnsiTheme="minorHAnsi" w:cstheme="minorHAnsi"/>
          <w:sz w:val="20"/>
        </w:rPr>
        <w:t>During the T</w:t>
      </w:r>
      <w:r w:rsidRPr="008D1584">
        <w:rPr>
          <w:rFonts w:asciiTheme="minorHAnsi" w:hAnsiTheme="minorHAnsi" w:cstheme="minorHAnsi"/>
          <w:sz w:val="20"/>
        </w:rPr>
        <w:t xml:space="preserve">erm </w:t>
      </w:r>
      <w:r>
        <w:rPr>
          <w:rFonts w:asciiTheme="minorHAnsi" w:hAnsiTheme="minorHAnsi" w:cstheme="minorHAnsi"/>
          <w:sz w:val="20"/>
        </w:rPr>
        <w:t>and</w:t>
      </w:r>
      <w:r w:rsidRPr="008D1584">
        <w:rPr>
          <w:rFonts w:asciiTheme="minorHAnsi" w:hAnsiTheme="minorHAnsi" w:cstheme="minorHAnsi"/>
          <w:sz w:val="20"/>
        </w:rPr>
        <w:t xml:space="preserve"> at all times thereafter, Contractor will: (a) hold all Confidential Information in strict trust and confidence, (b) refrain from using or permitting others to use Confidential Information in any manner or for any purpose not expressly permitted by this Agreement, and (c) refrain from disclosing or permitting others to disclose any C</w:t>
      </w:r>
      <w:r>
        <w:rPr>
          <w:rFonts w:asciiTheme="minorHAnsi" w:hAnsiTheme="minorHAnsi" w:cstheme="minorHAnsi"/>
          <w:sz w:val="20"/>
        </w:rPr>
        <w:t>onfidential Information to any third p</w:t>
      </w:r>
      <w:r w:rsidRPr="008D1584">
        <w:rPr>
          <w:rFonts w:asciiTheme="minorHAnsi" w:hAnsiTheme="minorHAnsi" w:cstheme="minorHAnsi"/>
          <w:sz w:val="20"/>
        </w:rPr>
        <w:t xml:space="preserve">arty without obtaining </w:t>
      </w:r>
      <w:r>
        <w:rPr>
          <w:rFonts w:asciiTheme="minorHAnsi" w:hAnsiTheme="minorHAnsi" w:cstheme="minorHAnsi"/>
          <w:sz w:val="20"/>
        </w:rPr>
        <w:t xml:space="preserve">the </w:t>
      </w:r>
      <w:r w:rsidR="00814D2A">
        <w:rPr>
          <w:rFonts w:asciiTheme="minorHAnsi" w:hAnsiTheme="minorHAnsi" w:cstheme="minorHAnsi"/>
          <w:sz w:val="20"/>
        </w:rPr>
        <w:t>Court</w:t>
      </w:r>
      <w:r>
        <w:rPr>
          <w:rFonts w:asciiTheme="minorHAnsi" w:hAnsiTheme="minorHAnsi" w:cstheme="minorHAnsi"/>
          <w:sz w:val="20"/>
        </w:rPr>
        <w:t>’s</w:t>
      </w:r>
      <w:r w:rsidRPr="008D1584">
        <w:rPr>
          <w:rFonts w:asciiTheme="minorHAnsi" w:hAnsiTheme="minorHAnsi" w:cstheme="minorHAnsi"/>
          <w:sz w:val="20"/>
        </w:rPr>
        <w:t xml:space="preserve"> express prior written consent on a case-by-case basis. Contractor will disclose Confidential Information only to </w:t>
      </w:r>
      <w:r>
        <w:rPr>
          <w:rFonts w:asciiTheme="minorHAnsi" w:hAnsiTheme="minorHAnsi" w:cstheme="minorHAnsi"/>
          <w:sz w:val="20"/>
        </w:rPr>
        <w:t xml:space="preserve">its employees or contractors who </w:t>
      </w:r>
      <w:r w:rsidRPr="008D1584">
        <w:rPr>
          <w:rFonts w:asciiTheme="minorHAnsi" w:hAnsiTheme="minorHAnsi" w:cstheme="minorHAnsi"/>
          <w:sz w:val="20"/>
        </w:rPr>
        <w:t xml:space="preserve">need to know </w:t>
      </w:r>
      <w:r>
        <w:rPr>
          <w:rFonts w:asciiTheme="minorHAnsi" w:hAnsiTheme="minorHAnsi" w:cstheme="minorHAnsi"/>
          <w:sz w:val="20"/>
        </w:rPr>
        <w:t xml:space="preserve">that information in order to perform </w:t>
      </w:r>
      <w:r w:rsidRPr="008D1584">
        <w:rPr>
          <w:rFonts w:asciiTheme="minorHAnsi" w:hAnsiTheme="minorHAnsi" w:cstheme="minorHAnsi"/>
          <w:sz w:val="20"/>
        </w:rPr>
        <w:t xml:space="preserve">Services hereunder and who have executed a confidentiality agreement with Contractor at least as protective as the provisions of this </w:t>
      </w:r>
      <w:r>
        <w:rPr>
          <w:rFonts w:asciiTheme="minorHAnsi" w:hAnsiTheme="minorHAnsi" w:cstheme="minorHAnsi"/>
          <w:sz w:val="20"/>
        </w:rPr>
        <w:t>s</w:t>
      </w:r>
      <w:r w:rsidRPr="008D1584">
        <w:rPr>
          <w:rFonts w:asciiTheme="minorHAnsi" w:hAnsiTheme="minorHAnsi" w:cstheme="minorHAnsi"/>
          <w:sz w:val="20"/>
        </w:rPr>
        <w:t>ectio</w:t>
      </w:r>
      <w:r>
        <w:rPr>
          <w:rFonts w:asciiTheme="minorHAnsi" w:hAnsiTheme="minorHAnsi" w:cstheme="minorHAnsi"/>
          <w:sz w:val="20"/>
        </w:rPr>
        <w:t>n</w:t>
      </w:r>
      <w:r w:rsidRPr="008D1584">
        <w:rPr>
          <w:rFonts w:asciiTheme="minorHAnsi" w:hAnsiTheme="minorHAnsi" w:cstheme="minorHAnsi"/>
          <w:sz w:val="20"/>
        </w:rPr>
        <w:t xml:space="preserve">. The provisions of this </w:t>
      </w:r>
      <w:r>
        <w:rPr>
          <w:rFonts w:asciiTheme="minorHAnsi" w:hAnsiTheme="minorHAnsi" w:cstheme="minorHAnsi"/>
          <w:sz w:val="20"/>
        </w:rPr>
        <w:t xml:space="preserve">section </w:t>
      </w:r>
      <w:r w:rsidRPr="008D1584">
        <w:rPr>
          <w:rFonts w:asciiTheme="minorHAnsi" w:hAnsiTheme="minorHAnsi" w:cstheme="minorHAnsi"/>
          <w:sz w:val="20"/>
        </w:rPr>
        <w:t xml:space="preserve">shall survive the expiration or termination of this Agreement. Contractor will protect the Confidential Information from unauthorized use, access, or disclosure in the same manner as Contractor protects its own confidential or proprietary information of a similar nature, and with no less than the greater of reasonable care and industry-standard care. The </w:t>
      </w:r>
      <w:r w:rsidR="00814D2A">
        <w:rPr>
          <w:rFonts w:asciiTheme="minorHAnsi" w:hAnsiTheme="minorHAnsi" w:cstheme="minorHAnsi"/>
          <w:sz w:val="20"/>
        </w:rPr>
        <w:t>Court</w:t>
      </w:r>
      <w:r w:rsidRPr="008D1584">
        <w:rPr>
          <w:rFonts w:asciiTheme="minorHAnsi" w:hAnsiTheme="minorHAnsi" w:cstheme="minorHAnsi"/>
          <w:sz w:val="20"/>
        </w:rPr>
        <w:t xml:space="preserve"> owns all right, title and interest in the Confidential Information. Contractor will notify the </w:t>
      </w:r>
      <w:r w:rsidR="00814D2A">
        <w:rPr>
          <w:rFonts w:asciiTheme="minorHAnsi" w:hAnsiTheme="minorHAnsi" w:cstheme="minorHAnsi"/>
          <w:sz w:val="20"/>
        </w:rPr>
        <w:t>Court</w:t>
      </w:r>
      <w:r w:rsidRPr="008D1584">
        <w:rPr>
          <w:rFonts w:asciiTheme="minorHAnsi" w:hAnsiTheme="minorHAnsi" w:cstheme="minorHAnsi"/>
          <w:sz w:val="20"/>
        </w:rPr>
        <w:t xml:space="preserve"> promptly upon learning of any unauthorized disclosure or use of Confidential Information and will cooperate fully with the </w:t>
      </w:r>
      <w:r w:rsidR="00814D2A">
        <w:rPr>
          <w:rFonts w:asciiTheme="minorHAnsi" w:hAnsiTheme="minorHAnsi" w:cstheme="minorHAnsi"/>
          <w:sz w:val="20"/>
        </w:rPr>
        <w:t>Court</w:t>
      </w:r>
      <w:r w:rsidRPr="008D1584">
        <w:rPr>
          <w:rFonts w:asciiTheme="minorHAnsi" w:hAnsiTheme="minorHAnsi" w:cstheme="minorHAnsi"/>
          <w:sz w:val="20"/>
        </w:rPr>
        <w:t xml:space="preserve"> to protect such Confidential Information.</w:t>
      </w:r>
      <w:r>
        <w:rPr>
          <w:rFonts w:asciiTheme="minorHAnsi" w:hAnsiTheme="minorHAnsi" w:cstheme="minorHAnsi"/>
          <w:sz w:val="20"/>
        </w:rPr>
        <w:t xml:space="preserve"> </w:t>
      </w:r>
      <w:r w:rsidRPr="001153AF">
        <w:rPr>
          <w:sz w:val="20"/>
        </w:rPr>
        <w:t xml:space="preserve">Upon the </w:t>
      </w:r>
      <w:r w:rsidR="00814D2A">
        <w:rPr>
          <w:sz w:val="20"/>
        </w:rPr>
        <w:t>Court</w:t>
      </w:r>
      <w:r w:rsidRPr="001153AF">
        <w:rPr>
          <w:sz w:val="20"/>
        </w:rPr>
        <w:t xml:space="preserve">’s request and upon any termination or expiration of this Agreement, Contractor will promptly (a) return to the </w:t>
      </w:r>
      <w:r w:rsidR="00814D2A">
        <w:rPr>
          <w:sz w:val="20"/>
        </w:rPr>
        <w:t>Court</w:t>
      </w:r>
      <w:r w:rsidRPr="001153AF">
        <w:rPr>
          <w:sz w:val="20"/>
        </w:rPr>
        <w:t xml:space="preserve"> or, if so directed by the </w:t>
      </w:r>
      <w:r w:rsidR="00814D2A">
        <w:rPr>
          <w:sz w:val="20"/>
        </w:rPr>
        <w:t>Court</w:t>
      </w:r>
      <w:r w:rsidRPr="001153AF">
        <w:rPr>
          <w:sz w:val="20"/>
        </w:rPr>
        <w:t xml:space="preserve">, destroy all Confidential Information (in every form and medium), and (b) certify to the </w:t>
      </w:r>
      <w:r w:rsidR="00814D2A">
        <w:rPr>
          <w:sz w:val="20"/>
        </w:rPr>
        <w:t>Court</w:t>
      </w:r>
      <w:r w:rsidRPr="001153AF">
        <w:rPr>
          <w:sz w:val="20"/>
        </w:rPr>
        <w:t xml:space="preserve"> in writing that Contractor has fully complied with the foregoing obligations</w:t>
      </w:r>
      <w:r>
        <w:rPr>
          <w:sz w:val="20"/>
        </w:rPr>
        <w:t xml:space="preserve">. </w:t>
      </w:r>
      <w:r w:rsidRPr="002A4A2F">
        <w:rPr>
          <w:rFonts w:asciiTheme="minorHAnsi" w:hAnsiTheme="minorHAnsi" w:cstheme="minorHAnsi"/>
          <w:sz w:val="20"/>
        </w:rPr>
        <w:t xml:space="preserve">Contractor acknowledges that there can be no adequate remedy at law for any breach of Contractor’s obligations </w:t>
      </w:r>
      <w:r>
        <w:rPr>
          <w:rFonts w:asciiTheme="minorHAnsi" w:hAnsiTheme="minorHAnsi" w:cstheme="minorHAnsi"/>
          <w:sz w:val="20"/>
        </w:rPr>
        <w:t>under this section</w:t>
      </w:r>
      <w:r w:rsidRPr="002A4A2F">
        <w:rPr>
          <w:rFonts w:asciiTheme="minorHAnsi" w:hAnsiTheme="minorHAnsi" w:cstheme="minorHAnsi"/>
          <w:sz w:val="20"/>
        </w:rPr>
        <w:t>, that any such breach will likely result in i</w:t>
      </w:r>
      <w:r>
        <w:rPr>
          <w:rFonts w:asciiTheme="minorHAnsi" w:hAnsiTheme="minorHAnsi" w:cstheme="minorHAnsi"/>
          <w:sz w:val="20"/>
        </w:rPr>
        <w:t xml:space="preserve">rreparable harm, and </w:t>
      </w:r>
      <w:r w:rsidRPr="002A4A2F">
        <w:rPr>
          <w:rFonts w:asciiTheme="minorHAnsi" w:hAnsiTheme="minorHAnsi" w:cstheme="minorHAnsi"/>
          <w:sz w:val="20"/>
        </w:rPr>
        <w:t xml:space="preserve">that upon any breach or threatened breach of the confidentiality obligations, the </w:t>
      </w:r>
      <w:r w:rsidR="00814D2A">
        <w:rPr>
          <w:rFonts w:asciiTheme="minorHAnsi" w:hAnsiTheme="minorHAnsi" w:cstheme="minorHAnsi"/>
          <w:sz w:val="20"/>
        </w:rPr>
        <w:t>Court</w:t>
      </w:r>
      <w:r w:rsidRPr="002A4A2F">
        <w:rPr>
          <w:rFonts w:asciiTheme="minorHAnsi" w:hAnsiTheme="minorHAnsi" w:cstheme="minorHAnsi"/>
          <w:sz w:val="20"/>
        </w:rPr>
        <w:t xml:space="preserve"> shall be entitled to appropriate equitable relief, without the requirement of posting a bond, in addition to its other remedies at law.</w:t>
      </w:r>
    </w:p>
    <w:p w14:paraId="65303C9C" w14:textId="7206BE50" w:rsidR="00B97478" w:rsidRPr="00B97478" w:rsidRDefault="00B97478" w:rsidP="00023CC5">
      <w:pPr>
        <w:numPr>
          <w:ilvl w:val="1"/>
          <w:numId w:val="26"/>
        </w:numPr>
        <w:spacing w:before="120" w:after="120"/>
        <w:rPr>
          <w:rFonts w:asciiTheme="minorHAnsi" w:hAnsiTheme="minorHAnsi" w:cstheme="minorHAnsi"/>
          <w:bCs/>
          <w:sz w:val="20"/>
        </w:rPr>
      </w:pPr>
      <w:r w:rsidRPr="00B97478">
        <w:rPr>
          <w:rFonts w:asciiTheme="minorHAnsi" w:hAnsiTheme="minorHAnsi" w:cstheme="minorHAnsi"/>
          <w:b/>
          <w:bCs/>
          <w:sz w:val="20"/>
        </w:rPr>
        <w:t xml:space="preserve">Ownership of </w:t>
      </w:r>
      <w:r w:rsidR="006F4CE0">
        <w:rPr>
          <w:rFonts w:asciiTheme="minorHAnsi" w:hAnsiTheme="minorHAnsi" w:cstheme="minorHAnsi"/>
          <w:b/>
          <w:bCs/>
          <w:sz w:val="20"/>
        </w:rPr>
        <w:t>Deliverables</w:t>
      </w:r>
      <w:r w:rsidRPr="00B97478">
        <w:rPr>
          <w:rFonts w:asciiTheme="minorHAnsi" w:hAnsiTheme="minorHAnsi" w:cstheme="minorHAnsi"/>
          <w:b/>
          <w:bCs/>
          <w:sz w:val="20"/>
        </w:rPr>
        <w:t>.</w:t>
      </w:r>
      <w:r>
        <w:rPr>
          <w:rFonts w:asciiTheme="minorHAnsi" w:hAnsiTheme="minorHAnsi" w:cstheme="minorHAnsi"/>
          <w:bCs/>
          <w:sz w:val="20"/>
        </w:rPr>
        <w:t xml:space="preserve">  </w:t>
      </w:r>
      <w:r w:rsidR="00E94566">
        <w:rPr>
          <w:rFonts w:asciiTheme="minorHAnsi" w:hAnsiTheme="minorHAnsi" w:cstheme="minorHAnsi"/>
          <w:bCs/>
          <w:sz w:val="20"/>
        </w:rPr>
        <w:t xml:space="preserve">Unless otherwise agreed in this Agreement, </w:t>
      </w:r>
      <w:r>
        <w:rPr>
          <w:rFonts w:asciiTheme="minorHAnsi" w:hAnsiTheme="minorHAnsi" w:cstheme="minorHAnsi"/>
          <w:bCs/>
          <w:sz w:val="20"/>
        </w:rPr>
        <w:t xml:space="preserve">Contractor hereby assigns to the </w:t>
      </w:r>
      <w:r w:rsidR="00814D2A">
        <w:rPr>
          <w:rFonts w:asciiTheme="minorHAnsi" w:hAnsiTheme="minorHAnsi" w:cstheme="minorHAnsi"/>
          <w:bCs/>
          <w:sz w:val="20"/>
        </w:rPr>
        <w:t>Court</w:t>
      </w:r>
      <w:r>
        <w:rPr>
          <w:rFonts w:asciiTheme="minorHAnsi" w:hAnsiTheme="minorHAnsi" w:cstheme="minorHAnsi"/>
          <w:bCs/>
          <w:sz w:val="20"/>
        </w:rPr>
        <w:t xml:space="preserve"> ownership of all</w:t>
      </w:r>
      <w:r w:rsidRPr="00B97478">
        <w:rPr>
          <w:rFonts w:asciiTheme="minorHAnsi" w:hAnsiTheme="minorHAnsi" w:cstheme="minorHAnsi"/>
          <w:bCs/>
          <w:sz w:val="20"/>
        </w:rPr>
        <w:t xml:space="preserve"> </w:t>
      </w:r>
      <w:r w:rsidR="006F4CE0">
        <w:rPr>
          <w:rFonts w:asciiTheme="minorHAnsi" w:hAnsiTheme="minorHAnsi" w:cstheme="minorHAnsi"/>
          <w:bCs/>
          <w:sz w:val="20"/>
        </w:rPr>
        <w:t>Deliverables</w:t>
      </w:r>
      <w:r w:rsidR="00AD3993">
        <w:rPr>
          <w:rFonts w:asciiTheme="minorHAnsi" w:hAnsiTheme="minorHAnsi" w:cstheme="minorHAnsi"/>
          <w:bCs/>
          <w:sz w:val="20"/>
        </w:rPr>
        <w:t xml:space="preserve">, </w:t>
      </w:r>
      <w:r w:rsidR="00AD3993" w:rsidRPr="00B52602">
        <w:rPr>
          <w:rFonts w:asciiTheme="minorHAnsi" w:hAnsiTheme="minorHAnsi" w:cstheme="minorHAnsi"/>
          <w:bCs/>
          <w:sz w:val="20"/>
        </w:rPr>
        <w:t>any partially-completed Deliverables</w:t>
      </w:r>
      <w:r w:rsidR="00AD3993">
        <w:rPr>
          <w:rFonts w:asciiTheme="minorHAnsi" w:hAnsiTheme="minorHAnsi" w:cstheme="minorHAnsi"/>
          <w:bCs/>
          <w:sz w:val="20"/>
        </w:rPr>
        <w:t>,</w:t>
      </w:r>
      <w:r w:rsidR="00AD3993" w:rsidRPr="00B52602">
        <w:rPr>
          <w:rFonts w:asciiTheme="minorHAnsi" w:hAnsiTheme="minorHAnsi" w:cstheme="minorHAnsi"/>
          <w:bCs/>
          <w:sz w:val="20"/>
        </w:rPr>
        <w:t xml:space="preserve"> </w:t>
      </w:r>
      <w:r w:rsidR="00AD3993">
        <w:rPr>
          <w:rFonts w:asciiTheme="minorHAnsi" w:hAnsiTheme="minorHAnsi" w:cstheme="minorHAnsi"/>
          <w:bCs/>
          <w:sz w:val="20"/>
        </w:rPr>
        <w:t xml:space="preserve">and </w:t>
      </w:r>
      <w:r w:rsidR="00AD3993" w:rsidRPr="00B52602">
        <w:rPr>
          <w:rFonts w:asciiTheme="minorHAnsi" w:hAnsiTheme="minorHAnsi" w:cstheme="minorHAnsi"/>
          <w:bCs/>
          <w:sz w:val="20"/>
        </w:rPr>
        <w:t>rel</w:t>
      </w:r>
      <w:r w:rsidR="00AD3993">
        <w:rPr>
          <w:rFonts w:asciiTheme="minorHAnsi" w:hAnsiTheme="minorHAnsi" w:cstheme="minorHAnsi"/>
          <w:bCs/>
          <w:sz w:val="20"/>
        </w:rPr>
        <w:t>ated work product or materials</w:t>
      </w:r>
      <w:r w:rsidRPr="00B97478">
        <w:rPr>
          <w:rFonts w:asciiTheme="minorHAnsi" w:hAnsiTheme="minorHAnsi" w:cstheme="minorHAnsi"/>
          <w:bCs/>
          <w:sz w:val="20"/>
        </w:rPr>
        <w:t>.  Contractor agrees not to assert any rights at common law</w:t>
      </w:r>
      <w:r w:rsidR="007E2102">
        <w:rPr>
          <w:rFonts w:asciiTheme="minorHAnsi" w:hAnsiTheme="minorHAnsi" w:cstheme="minorHAnsi"/>
          <w:bCs/>
          <w:sz w:val="20"/>
        </w:rPr>
        <w:t xml:space="preserve">, or in equity, or establish a </w:t>
      </w:r>
      <w:r w:rsidR="007E2102" w:rsidRPr="00B97478">
        <w:rPr>
          <w:rFonts w:asciiTheme="minorHAnsi" w:hAnsiTheme="minorHAnsi" w:cstheme="minorHAnsi"/>
          <w:bCs/>
          <w:sz w:val="20"/>
        </w:rPr>
        <w:t>copyright</w:t>
      </w:r>
      <w:r w:rsidRPr="00B97478">
        <w:rPr>
          <w:rFonts w:asciiTheme="minorHAnsi" w:hAnsiTheme="minorHAnsi" w:cstheme="minorHAnsi"/>
          <w:bCs/>
          <w:sz w:val="20"/>
        </w:rPr>
        <w:t xml:space="preserve"> claim in </w:t>
      </w:r>
      <w:r>
        <w:rPr>
          <w:rFonts w:asciiTheme="minorHAnsi" w:hAnsiTheme="minorHAnsi" w:cstheme="minorHAnsi"/>
          <w:bCs/>
          <w:sz w:val="20"/>
        </w:rPr>
        <w:t>any</w:t>
      </w:r>
      <w:r w:rsidR="007E2102">
        <w:rPr>
          <w:rFonts w:asciiTheme="minorHAnsi" w:hAnsiTheme="minorHAnsi" w:cstheme="minorHAnsi"/>
          <w:bCs/>
          <w:sz w:val="20"/>
        </w:rPr>
        <w:t xml:space="preserve"> of</w:t>
      </w:r>
      <w:r>
        <w:rPr>
          <w:rFonts w:asciiTheme="minorHAnsi" w:hAnsiTheme="minorHAnsi" w:cstheme="minorHAnsi"/>
          <w:bCs/>
          <w:sz w:val="20"/>
        </w:rPr>
        <w:t xml:space="preserve"> </w:t>
      </w:r>
      <w:r w:rsidR="00373948">
        <w:rPr>
          <w:rFonts w:asciiTheme="minorHAnsi" w:hAnsiTheme="minorHAnsi" w:cstheme="minorHAnsi"/>
          <w:bCs/>
          <w:sz w:val="20"/>
        </w:rPr>
        <w:t>these materials</w:t>
      </w:r>
      <w:r>
        <w:rPr>
          <w:rFonts w:asciiTheme="minorHAnsi" w:hAnsiTheme="minorHAnsi" w:cstheme="minorHAnsi"/>
          <w:bCs/>
          <w:sz w:val="20"/>
        </w:rPr>
        <w:t xml:space="preserve">.  </w:t>
      </w:r>
      <w:r w:rsidRPr="00B97478">
        <w:rPr>
          <w:rFonts w:asciiTheme="minorHAnsi" w:hAnsiTheme="minorHAnsi" w:cstheme="minorHAnsi"/>
          <w:bCs/>
          <w:sz w:val="20"/>
        </w:rPr>
        <w:t xml:space="preserve">Contractor shall not publish or reproduce </w:t>
      </w:r>
      <w:r w:rsidR="005C3491">
        <w:rPr>
          <w:rFonts w:asciiTheme="minorHAnsi" w:hAnsiTheme="minorHAnsi" w:cstheme="minorHAnsi"/>
          <w:bCs/>
          <w:sz w:val="20"/>
        </w:rPr>
        <w:t xml:space="preserve">any Deliverable in </w:t>
      </w:r>
      <w:r w:rsidR="005C3491">
        <w:rPr>
          <w:rFonts w:asciiTheme="minorHAnsi" w:hAnsiTheme="minorHAnsi" w:cstheme="minorHAnsi"/>
          <w:bCs/>
          <w:sz w:val="20"/>
        </w:rPr>
        <w:lastRenderedPageBreak/>
        <w:t>whole or part, in</w:t>
      </w:r>
      <w:r w:rsidRPr="00B97478">
        <w:rPr>
          <w:rFonts w:asciiTheme="minorHAnsi" w:hAnsiTheme="minorHAnsi" w:cstheme="minorHAnsi"/>
          <w:bCs/>
          <w:sz w:val="20"/>
        </w:rPr>
        <w:t xml:space="preserve"> any manner or form, or authorize others to do so</w:t>
      </w:r>
      <w:r>
        <w:rPr>
          <w:rFonts w:asciiTheme="minorHAnsi" w:hAnsiTheme="minorHAnsi" w:cstheme="minorHAnsi"/>
          <w:bCs/>
          <w:sz w:val="20"/>
        </w:rPr>
        <w:t>,</w:t>
      </w:r>
      <w:r w:rsidRPr="00B97478">
        <w:rPr>
          <w:rFonts w:asciiTheme="minorHAnsi" w:hAnsiTheme="minorHAnsi" w:cstheme="minorHAnsi"/>
          <w:bCs/>
          <w:sz w:val="20"/>
        </w:rPr>
        <w:t xml:space="preserve"> without the written consent of the </w:t>
      </w:r>
      <w:r w:rsidR="00814D2A">
        <w:rPr>
          <w:rFonts w:asciiTheme="minorHAnsi" w:hAnsiTheme="minorHAnsi" w:cstheme="minorHAnsi"/>
          <w:bCs/>
          <w:sz w:val="20"/>
        </w:rPr>
        <w:t>Court</w:t>
      </w:r>
      <w:r w:rsidRPr="00B97478">
        <w:rPr>
          <w:rFonts w:asciiTheme="minorHAnsi" w:hAnsiTheme="minorHAnsi" w:cstheme="minorHAnsi"/>
          <w:bCs/>
          <w:sz w:val="20"/>
        </w:rPr>
        <w:t>.</w:t>
      </w:r>
    </w:p>
    <w:p w14:paraId="06922888" w14:textId="07BFF5DB"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Publicity.</w:t>
      </w:r>
      <w:r w:rsidR="002A4A2F">
        <w:rPr>
          <w:rFonts w:asciiTheme="minorHAnsi" w:hAnsiTheme="minorHAnsi" w:cstheme="minorHAnsi"/>
          <w:b/>
          <w:bCs/>
          <w:sz w:val="20"/>
        </w:rPr>
        <w:t xml:space="preserve">  </w:t>
      </w:r>
      <w:r w:rsidR="0029237A" w:rsidRPr="00EC158B">
        <w:rPr>
          <w:rFonts w:asciiTheme="minorHAnsi" w:hAnsiTheme="minorHAnsi" w:cstheme="minorHAnsi"/>
          <w:sz w:val="20"/>
        </w:rPr>
        <w:t xml:space="preserve">Contractor shall not make any public announcement or press release about this Agreement without the prior written approval of the </w:t>
      </w:r>
      <w:r w:rsidR="00814D2A">
        <w:rPr>
          <w:rFonts w:asciiTheme="minorHAnsi" w:hAnsiTheme="minorHAnsi" w:cstheme="minorHAnsi"/>
          <w:sz w:val="20"/>
        </w:rPr>
        <w:t>Court</w:t>
      </w:r>
      <w:r w:rsidR="0029237A" w:rsidRPr="00EC158B">
        <w:rPr>
          <w:rFonts w:asciiTheme="minorHAnsi" w:hAnsiTheme="minorHAnsi" w:cstheme="minorHAnsi"/>
          <w:sz w:val="20"/>
        </w:rPr>
        <w:t>.</w:t>
      </w:r>
    </w:p>
    <w:p w14:paraId="3029A68D" w14:textId="77777777" w:rsidR="00535786" w:rsidRPr="00EC158B" w:rsidRDefault="00437785" w:rsidP="00023CC5">
      <w:pPr>
        <w:numPr>
          <w:ilvl w:val="1"/>
          <w:numId w:val="26"/>
        </w:numPr>
        <w:spacing w:before="120" w:after="120"/>
        <w:rPr>
          <w:rFonts w:asciiTheme="minorHAnsi" w:hAnsiTheme="minorHAnsi" w:cstheme="minorHAnsi"/>
          <w:b/>
          <w:bCs/>
          <w:sz w:val="20"/>
        </w:rPr>
      </w:pPr>
      <w:r w:rsidRPr="00EC158B">
        <w:rPr>
          <w:rFonts w:asciiTheme="minorHAnsi" w:hAnsiTheme="minorHAnsi" w:cstheme="minorHAnsi"/>
          <w:b/>
          <w:bCs/>
          <w:sz w:val="20"/>
        </w:rPr>
        <w:t>Choice of Law</w:t>
      </w:r>
      <w:r w:rsidR="00201BC4" w:rsidRPr="00EC158B">
        <w:rPr>
          <w:rFonts w:asciiTheme="minorHAnsi" w:hAnsiTheme="minorHAnsi" w:cstheme="minorHAnsi"/>
          <w:b/>
          <w:bCs/>
          <w:sz w:val="20"/>
        </w:rPr>
        <w:t xml:space="preserve"> and Jurisdiction</w:t>
      </w:r>
      <w:r w:rsidRPr="00EC158B">
        <w:rPr>
          <w:rFonts w:asciiTheme="minorHAnsi" w:hAnsiTheme="minorHAnsi" w:cstheme="minorHAnsi"/>
          <w:b/>
          <w:bCs/>
          <w:sz w:val="20"/>
        </w:rPr>
        <w:t xml:space="preserve">. </w:t>
      </w:r>
      <w:r w:rsidRPr="00EC158B">
        <w:rPr>
          <w:rFonts w:asciiTheme="minorHAnsi" w:hAnsiTheme="minorHAnsi" w:cstheme="minorHAnsi"/>
          <w:bCs/>
          <w:sz w:val="20"/>
        </w:rPr>
        <w:t>California law, without regard to its choice-of-law provisions, governs this Agreement.</w:t>
      </w:r>
      <w:r w:rsidR="00AE6F08" w:rsidRPr="00EC158B">
        <w:rPr>
          <w:rFonts w:asciiTheme="minorHAnsi" w:hAnsiTheme="minorHAnsi" w:cstheme="minorHAnsi"/>
          <w:bCs/>
          <w:sz w:val="20"/>
        </w:rPr>
        <w:t xml:space="preserve"> </w:t>
      </w:r>
      <w:r w:rsidR="000E4F9D" w:rsidRPr="00017FDB">
        <w:rPr>
          <w:rFonts w:asciiTheme="minorHAnsi" w:hAnsiTheme="minorHAnsi" w:cstheme="minorHAnsi"/>
          <w:sz w:val="20"/>
        </w:rPr>
        <w:t>The parties shall attempt in good faith to</w:t>
      </w:r>
      <w:r w:rsidR="000E4F9D">
        <w:rPr>
          <w:rFonts w:asciiTheme="minorHAnsi" w:hAnsiTheme="minorHAnsi" w:cstheme="minorHAnsi"/>
          <w:sz w:val="20"/>
        </w:rPr>
        <w:t xml:space="preserve"> resolve</w:t>
      </w:r>
      <w:r w:rsidR="000E4F9D" w:rsidRPr="00017FDB">
        <w:rPr>
          <w:rFonts w:asciiTheme="minorHAnsi" w:hAnsiTheme="minorHAnsi" w:cstheme="minorHAnsi"/>
          <w:sz w:val="20"/>
        </w:rPr>
        <w:t xml:space="preserve"> informally and promptly any dispute </w:t>
      </w:r>
      <w:r w:rsidR="000E4F9D">
        <w:rPr>
          <w:rFonts w:asciiTheme="minorHAnsi" w:hAnsiTheme="minorHAnsi" w:cstheme="minorHAnsi"/>
          <w:sz w:val="20"/>
        </w:rPr>
        <w:t>that arises</w:t>
      </w:r>
      <w:r w:rsidR="000E4F9D" w:rsidRPr="00017FDB">
        <w:rPr>
          <w:rFonts w:asciiTheme="minorHAnsi" w:hAnsiTheme="minorHAnsi" w:cstheme="minorHAnsi"/>
          <w:sz w:val="20"/>
        </w:rPr>
        <w:t xml:space="preserve"> under this Agreement</w:t>
      </w:r>
      <w:r w:rsidR="000E4F9D">
        <w:rPr>
          <w:rFonts w:asciiTheme="minorHAnsi" w:hAnsiTheme="minorHAnsi" w:cstheme="minorHAnsi"/>
          <w:sz w:val="20"/>
        </w:rPr>
        <w:t xml:space="preserve">. </w:t>
      </w:r>
      <w:r w:rsidR="00022B43" w:rsidRPr="00EC158B">
        <w:rPr>
          <w:rFonts w:asciiTheme="minorHAnsi" w:hAnsiTheme="minorHAnsi" w:cstheme="minorHAnsi"/>
          <w:color w:val="000000" w:themeColor="text1"/>
          <w:sz w:val="20"/>
        </w:rPr>
        <w:t xml:space="preserve">Jurisdiction for any </w:t>
      </w:r>
      <w:r w:rsidR="000E4F9D">
        <w:rPr>
          <w:rFonts w:asciiTheme="minorHAnsi" w:hAnsiTheme="minorHAnsi" w:cstheme="minorHAnsi"/>
          <w:color w:val="000000" w:themeColor="text1"/>
          <w:sz w:val="20"/>
        </w:rPr>
        <w:t>legal action arising from this A</w:t>
      </w:r>
      <w:r w:rsidR="00022B43" w:rsidRPr="00EC158B">
        <w:rPr>
          <w:rFonts w:asciiTheme="minorHAnsi" w:hAnsiTheme="minorHAnsi" w:cstheme="minorHAnsi"/>
          <w:color w:val="000000" w:themeColor="text1"/>
          <w:sz w:val="20"/>
        </w:rPr>
        <w:t>greement shall exclusively reside in state or federal courts located in California, and the parties hereby consent to the jurisdiction of such courts.</w:t>
      </w:r>
      <w:r w:rsidR="00022B43" w:rsidRPr="00EC158B" w:rsidDel="00022B43">
        <w:rPr>
          <w:rFonts w:asciiTheme="minorHAnsi" w:hAnsiTheme="minorHAnsi" w:cstheme="minorHAnsi"/>
          <w:bCs/>
          <w:sz w:val="20"/>
        </w:rPr>
        <w:t xml:space="preserve"> </w:t>
      </w:r>
      <w:r w:rsidR="00392AC3" w:rsidRPr="00EC158B">
        <w:rPr>
          <w:rFonts w:asciiTheme="minorHAnsi" w:hAnsiTheme="minorHAnsi" w:cstheme="minorHAnsi"/>
          <w:bCs/>
          <w:sz w:val="20"/>
        </w:rPr>
        <w:t xml:space="preserve"> </w:t>
      </w:r>
    </w:p>
    <w:p w14:paraId="48E72B17" w14:textId="77777777" w:rsidR="00535786" w:rsidRPr="00EC158B" w:rsidRDefault="00DC5733"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Negotiated</w:t>
      </w:r>
      <w:r w:rsidR="00437785" w:rsidRPr="00EC158B">
        <w:rPr>
          <w:rFonts w:asciiTheme="minorHAnsi" w:hAnsiTheme="minorHAnsi" w:cstheme="minorHAnsi"/>
          <w:b/>
          <w:bCs/>
          <w:sz w:val="20"/>
        </w:rPr>
        <w:t xml:space="preserve"> Agreement.</w:t>
      </w:r>
      <w:r w:rsidR="00437785" w:rsidRPr="00EC158B">
        <w:rPr>
          <w:rFonts w:asciiTheme="minorHAnsi" w:hAnsiTheme="minorHAnsi" w:cstheme="minorHAnsi"/>
          <w:bCs/>
          <w:sz w:val="20"/>
        </w:rPr>
        <w:t xml:space="preserve"> This Agreement has been arrived at through negotiation between the parties. Neither party is the party that prepared this Agreement for purposes of construing this Agreeme</w:t>
      </w:r>
      <w:r w:rsidR="00C63FEB">
        <w:rPr>
          <w:rFonts w:asciiTheme="minorHAnsi" w:hAnsiTheme="minorHAnsi" w:cstheme="minorHAnsi"/>
          <w:bCs/>
          <w:sz w:val="20"/>
        </w:rPr>
        <w:t xml:space="preserve">nt under California Civil Code section </w:t>
      </w:r>
      <w:r w:rsidR="00437785" w:rsidRPr="00EC158B">
        <w:rPr>
          <w:rFonts w:asciiTheme="minorHAnsi" w:hAnsiTheme="minorHAnsi" w:cstheme="minorHAnsi"/>
          <w:bCs/>
          <w:sz w:val="20"/>
        </w:rPr>
        <w:t>1654.</w:t>
      </w:r>
    </w:p>
    <w:p w14:paraId="676CF036" w14:textId="122A57A3" w:rsidR="00B815DA"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Amendment and Waiver.</w:t>
      </w:r>
      <w:r w:rsidRPr="00EC158B">
        <w:rPr>
          <w:rFonts w:asciiTheme="minorHAnsi" w:hAnsiTheme="minorHAnsi" w:cstheme="minorHAnsi"/>
          <w:bCs/>
          <w:sz w:val="20"/>
        </w:rPr>
        <w:t xml:space="preserve"> </w:t>
      </w:r>
      <w:r w:rsidR="000648D9">
        <w:rPr>
          <w:rFonts w:asciiTheme="minorHAnsi" w:hAnsiTheme="minorHAnsi" w:cstheme="minorHAnsi"/>
          <w:bCs/>
          <w:sz w:val="20"/>
        </w:rPr>
        <w:t>Except as otherwise specified in this Agreement, n</w:t>
      </w:r>
      <w:r w:rsidR="000648D9" w:rsidRPr="000648D9">
        <w:rPr>
          <w:rFonts w:asciiTheme="minorHAnsi" w:hAnsiTheme="minorHAnsi" w:cstheme="minorHAnsi"/>
          <w:bCs/>
          <w:sz w:val="20"/>
        </w:rPr>
        <w:t>o amendment or change to thi</w:t>
      </w:r>
      <w:r w:rsidR="000648D9" w:rsidRPr="00BC3F04">
        <w:rPr>
          <w:rFonts w:asciiTheme="minorHAnsi" w:hAnsiTheme="minorHAnsi" w:cstheme="minorHAnsi"/>
          <w:bCs/>
          <w:sz w:val="20"/>
        </w:rPr>
        <w:t xml:space="preserve">s Agreement will be effective unless </w:t>
      </w:r>
      <w:r w:rsidR="00BC3F04" w:rsidRPr="00BC3F04">
        <w:rPr>
          <w:sz w:val="20"/>
        </w:rPr>
        <w:t xml:space="preserve">expressly agreed in writing by a duly authorized officer of the </w:t>
      </w:r>
      <w:r w:rsidR="00814D2A">
        <w:rPr>
          <w:sz w:val="20"/>
        </w:rPr>
        <w:t>Court</w:t>
      </w:r>
      <w:r w:rsidR="00BC3F04" w:rsidRPr="00BC3F04">
        <w:rPr>
          <w:sz w:val="20"/>
        </w:rPr>
        <w:t xml:space="preserve">.  </w:t>
      </w:r>
      <w:r w:rsidR="00E91D4B">
        <w:rPr>
          <w:rFonts w:asciiTheme="minorHAnsi" w:hAnsiTheme="minorHAnsi" w:cstheme="minorHAnsi"/>
          <w:bCs/>
          <w:sz w:val="20"/>
        </w:rPr>
        <w:t xml:space="preserve">A </w:t>
      </w:r>
      <w:r w:rsidR="0009413B" w:rsidRPr="00BC3F04">
        <w:rPr>
          <w:rFonts w:asciiTheme="minorHAnsi" w:hAnsiTheme="minorHAnsi" w:cstheme="minorHAnsi"/>
          <w:bCs/>
          <w:sz w:val="20"/>
        </w:rPr>
        <w:t xml:space="preserve">waiver of enforcement of any of this Agreement’s terms or conditions </w:t>
      </w:r>
      <w:r w:rsidR="00BC3F04">
        <w:rPr>
          <w:rFonts w:asciiTheme="minorHAnsi" w:hAnsiTheme="minorHAnsi" w:cstheme="minorHAnsi"/>
          <w:bCs/>
          <w:sz w:val="20"/>
        </w:rPr>
        <w:t xml:space="preserve">by the </w:t>
      </w:r>
      <w:r w:rsidR="00814D2A">
        <w:rPr>
          <w:rFonts w:asciiTheme="minorHAnsi" w:hAnsiTheme="minorHAnsi" w:cstheme="minorHAnsi"/>
          <w:bCs/>
          <w:sz w:val="20"/>
        </w:rPr>
        <w:t>Court</w:t>
      </w:r>
      <w:r w:rsidR="00BC3F04">
        <w:rPr>
          <w:rFonts w:asciiTheme="minorHAnsi" w:hAnsiTheme="minorHAnsi" w:cstheme="minorHAnsi"/>
          <w:bCs/>
          <w:sz w:val="20"/>
        </w:rPr>
        <w:t xml:space="preserve"> </w:t>
      </w:r>
      <w:r w:rsidR="0009413B" w:rsidRPr="00BC3F04">
        <w:rPr>
          <w:rFonts w:asciiTheme="minorHAnsi" w:hAnsiTheme="minorHAnsi" w:cstheme="minorHAnsi"/>
          <w:bCs/>
          <w:sz w:val="20"/>
        </w:rPr>
        <w:t xml:space="preserve">is effective only if </w:t>
      </w:r>
      <w:r w:rsidR="00BC3F04" w:rsidRPr="00BC3F04">
        <w:rPr>
          <w:sz w:val="20"/>
        </w:rPr>
        <w:t xml:space="preserve">expressly agreed in writing by a duly authorized officer of the </w:t>
      </w:r>
      <w:r w:rsidR="00814D2A">
        <w:rPr>
          <w:sz w:val="20"/>
        </w:rPr>
        <w:t>Court</w:t>
      </w:r>
      <w:r w:rsidR="0009413B" w:rsidRPr="00BC3F04">
        <w:rPr>
          <w:rFonts w:asciiTheme="minorHAnsi" w:hAnsiTheme="minorHAnsi" w:cstheme="minorHAnsi"/>
          <w:bCs/>
          <w:sz w:val="20"/>
        </w:rPr>
        <w:t>. Any waiver or failure to enforce any provision of this Agreement on one occasion will not be deemed a waiver of any other provision or of such provision on any other occasion.</w:t>
      </w:r>
      <w:r w:rsidR="00BC3F04">
        <w:rPr>
          <w:rFonts w:asciiTheme="minorHAnsi" w:hAnsiTheme="minorHAnsi" w:cstheme="minorHAnsi"/>
          <w:bCs/>
          <w:sz w:val="20"/>
        </w:rPr>
        <w:t xml:space="preserve"> </w:t>
      </w:r>
    </w:p>
    <w:p w14:paraId="5948462B" w14:textId="77777777" w:rsidR="00A61016" w:rsidRDefault="00B815DA" w:rsidP="00023CC5">
      <w:pPr>
        <w:numPr>
          <w:ilvl w:val="1"/>
          <w:numId w:val="26"/>
        </w:numPr>
        <w:spacing w:before="120" w:after="120"/>
        <w:rPr>
          <w:rFonts w:asciiTheme="minorHAnsi" w:hAnsiTheme="minorHAnsi" w:cstheme="minorHAnsi"/>
          <w:bCs/>
          <w:sz w:val="20"/>
        </w:rPr>
      </w:pPr>
      <w:r w:rsidRPr="00B815DA">
        <w:rPr>
          <w:rFonts w:asciiTheme="minorHAnsi" w:hAnsiTheme="minorHAnsi" w:cstheme="minorHAnsi"/>
          <w:b/>
          <w:bCs/>
          <w:sz w:val="20"/>
        </w:rPr>
        <w:t xml:space="preserve">Force Majeure. </w:t>
      </w:r>
      <w:r w:rsidRPr="00B815DA">
        <w:rPr>
          <w:rFonts w:asciiTheme="minorHAnsi" w:hAnsiTheme="minorHAnsi" w:cstheme="minorHAnsi"/>
          <w:bCs/>
          <w:sz w:val="20"/>
        </w:rPr>
        <w:t xml:space="preserve">Neither party shall be liable to the other for any delay in or failure of performance, nor shall any such delay in or failure of performance constitute default, if such delay or failure is caused by </w:t>
      </w:r>
      <w:r>
        <w:rPr>
          <w:rFonts w:asciiTheme="minorHAnsi" w:hAnsiTheme="minorHAnsi" w:cstheme="minorHAnsi"/>
          <w:bCs/>
          <w:sz w:val="20"/>
        </w:rPr>
        <w:t>a force majeure.  Force m</w:t>
      </w:r>
      <w:r w:rsidRPr="00B815DA">
        <w:rPr>
          <w:rFonts w:asciiTheme="minorHAnsi" w:hAnsiTheme="minorHAnsi" w:cstheme="minorHAnsi"/>
          <w:bCs/>
          <w:sz w:val="20"/>
        </w:rPr>
        <w:t>ajeure, for purposes of this pa</w:t>
      </w:r>
      <w:r>
        <w:rPr>
          <w:rFonts w:asciiTheme="minorHAnsi" w:hAnsiTheme="minorHAnsi" w:cstheme="minorHAnsi"/>
          <w:bCs/>
          <w:sz w:val="20"/>
        </w:rPr>
        <w:t>ragraph, is defined as follows:</w:t>
      </w:r>
      <w:r w:rsidRPr="00B815DA">
        <w:rPr>
          <w:rFonts w:asciiTheme="minorHAnsi" w:hAnsiTheme="minorHAnsi" w:cstheme="minorHAnsi"/>
          <w:bCs/>
          <w:sz w:val="20"/>
        </w:rPr>
        <w:t xml:space="preserve"> acts of war and acts of god, such as earthquakes, floods, and other natural disasters, such that performance is impossible.</w:t>
      </w:r>
    </w:p>
    <w:p w14:paraId="44B8D7CE" w14:textId="77777777" w:rsidR="00535786" w:rsidRPr="00EC158B" w:rsidRDefault="00A61016" w:rsidP="00023CC5">
      <w:pPr>
        <w:numPr>
          <w:ilvl w:val="1"/>
          <w:numId w:val="26"/>
        </w:numPr>
        <w:spacing w:before="120" w:after="120"/>
        <w:rPr>
          <w:rFonts w:asciiTheme="minorHAnsi" w:hAnsiTheme="minorHAnsi" w:cstheme="minorHAnsi"/>
          <w:bCs/>
          <w:sz w:val="20"/>
        </w:rPr>
      </w:pPr>
      <w:r w:rsidRPr="00A61016">
        <w:rPr>
          <w:rFonts w:asciiTheme="minorHAnsi" w:hAnsiTheme="minorHAnsi" w:cstheme="minorHAnsi"/>
          <w:b/>
          <w:bCs/>
          <w:sz w:val="20"/>
        </w:rPr>
        <w:t>Follow-On Contracting.</w:t>
      </w:r>
      <w:r>
        <w:rPr>
          <w:rFonts w:asciiTheme="minorHAnsi" w:hAnsiTheme="minorHAnsi" w:cstheme="minorHAnsi"/>
          <w:bCs/>
          <w:sz w:val="20"/>
        </w:rPr>
        <w:t xml:space="preserve"> </w:t>
      </w:r>
      <w:r w:rsidRPr="00A61016">
        <w:rPr>
          <w:rFonts w:asciiTheme="minorHAnsi" w:hAnsiTheme="minorHAnsi" w:cstheme="minorHAnsi"/>
          <w:bCs/>
          <w:sz w:val="20"/>
        </w:rPr>
        <w:t>No person, firm, or sub</w:t>
      </w:r>
      <w:r>
        <w:rPr>
          <w:rFonts w:asciiTheme="minorHAnsi" w:hAnsiTheme="minorHAnsi" w:cstheme="minorHAnsi"/>
          <w:bCs/>
          <w:sz w:val="20"/>
        </w:rPr>
        <w:t>sidiary who has been awarded a Consulting S</w:t>
      </w:r>
      <w:r w:rsidRPr="00A61016">
        <w:rPr>
          <w:rFonts w:asciiTheme="minorHAnsi" w:hAnsiTheme="minorHAnsi" w:cstheme="minorHAnsi"/>
          <w:bCs/>
          <w:sz w:val="20"/>
        </w:rPr>
        <w:t>ervices agreement may submit a bid for, nor be awarded an agreement for, the providing of services, procuring goods or supplies, or any other related action that is required, suggested, or otherwise deemed appropriate in the end product of this Agreement.</w:t>
      </w:r>
      <w:r w:rsidR="00BC3F04">
        <w:rPr>
          <w:rFonts w:asciiTheme="minorHAnsi" w:hAnsiTheme="minorHAnsi" w:cstheme="minorHAnsi"/>
          <w:bCs/>
          <w:sz w:val="20"/>
        </w:rPr>
        <w:t xml:space="preserve"> </w:t>
      </w:r>
    </w:p>
    <w:p w14:paraId="023BE12B"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Severability.</w:t>
      </w:r>
      <w:r w:rsidRPr="00EC158B">
        <w:rPr>
          <w:rFonts w:asciiTheme="minorHAnsi" w:hAnsiTheme="minorHAnsi" w:cstheme="minorHAnsi"/>
          <w:bCs/>
          <w:sz w:val="20"/>
        </w:rPr>
        <w:t xml:space="preserve"> If any part of this Agreement is held unenforceable, all other parts remain enforceable.</w:t>
      </w:r>
    </w:p>
    <w:p w14:paraId="4E39CE3E"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Headings</w:t>
      </w:r>
      <w:r w:rsidR="004C02A0">
        <w:rPr>
          <w:rFonts w:asciiTheme="minorHAnsi" w:hAnsiTheme="minorHAnsi" w:cstheme="minorHAnsi"/>
          <w:b/>
          <w:bCs/>
          <w:sz w:val="20"/>
        </w:rPr>
        <w:t>; Interpretation</w:t>
      </w:r>
      <w:r w:rsidRPr="00EC158B">
        <w:rPr>
          <w:rFonts w:asciiTheme="minorHAnsi" w:hAnsiTheme="minorHAnsi" w:cstheme="minorHAnsi"/>
          <w:b/>
          <w:bCs/>
          <w:sz w:val="20"/>
        </w:rPr>
        <w:t xml:space="preserve">. </w:t>
      </w:r>
      <w:r w:rsidRPr="00EC158B">
        <w:rPr>
          <w:rFonts w:asciiTheme="minorHAnsi" w:hAnsiTheme="minorHAnsi" w:cstheme="minorHAnsi"/>
          <w:bCs/>
          <w:sz w:val="20"/>
        </w:rPr>
        <w:t>All headings are for reference purposes only and do not affect the interpretation of this Agreement.</w:t>
      </w:r>
      <w:r w:rsidR="004C02A0">
        <w:rPr>
          <w:rFonts w:asciiTheme="minorHAnsi" w:hAnsiTheme="minorHAnsi" w:cstheme="minorHAnsi"/>
          <w:bCs/>
          <w:sz w:val="20"/>
        </w:rPr>
        <w:t xml:space="preserve"> T</w:t>
      </w:r>
      <w:r w:rsidR="004C02A0" w:rsidRPr="004C02A0">
        <w:rPr>
          <w:rFonts w:asciiTheme="minorHAnsi" w:hAnsiTheme="minorHAnsi" w:cstheme="minorHAnsi"/>
          <w:bCs/>
          <w:sz w:val="20"/>
        </w:rPr>
        <w:t>he word “including” means “including, without limitation</w:t>
      </w:r>
      <w:r w:rsidR="004C02A0">
        <w:rPr>
          <w:rFonts w:asciiTheme="minorHAnsi" w:hAnsiTheme="minorHAnsi" w:cstheme="minorHAnsi"/>
          <w:bCs/>
          <w:sz w:val="20"/>
        </w:rPr>
        <w:t>.</w:t>
      </w:r>
      <w:r w:rsidR="004C02A0" w:rsidRPr="004C02A0">
        <w:rPr>
          <w:rFonts w:asciiTheme="minorHAnsi" w:hAnsiTheme="minorHAnsi" w:cstheme="minorHAnsi"/>
          <w:bCs/>
          <w:sz w:val="20"/>
        </w:rPr>
        <w:t xml:space="preserve">” </w:t>
      </w:r>
      <w:r w:rsidR="004C02A0">
        <w:rPr>
          <w:rFonts w:asciiTheme="minorHAnsi" w:hAnsiTheme="minorHAnsi" w:cstheme="minorHAnsi"/>
          <w:bCs/>
          <w:sz w:val="20"/>
        </w:rPr>
        <w:t>U</w:t>
      </w:r>
      <w:r w:rsidR="004C02A0" w:rsidRPr="004C02A0">
        <w:rPr>
          <w:rFonts w:asciiTheme="minorHAnsi" w:hAnsiTheme="minorHAnsi" w:cstheme="minorHAnsi"/>
          <w:bCs/>
          <w:sz w:val="20"/>
        </w:rPr>
        <w:t>nless specifically stated to the contrary, all references to days herein shall be deemed to refer to calendar days</w:t>
      </w:r>
      <w:r w:rsidR="004C02A0">
        <w:rPr>
          <w:rFonts w:asciiTheme="minorHAnsi" w:hAnsiTheme="minorHAnsi" w:cstheme="minorHAnsi"/>
          <w:bCs/>
          <w:sz w:val="20"/>
        </w:rPr>
        <w:t>.</w:t>
      </w:r>
    </w:p>
    <w:p w14:paraId="1AA9ED08" w14:textId="77777777" w:rsidR="00535786" w:rsidRPr="00EC158B"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Time of the Essence. </w:t>
      </w:r>
      <w:r w:rsidRPr="00EC158B">
        <w:rPr>
          <w:rFonts w:asciiTheme="minorHAnsi" w:hAnsiTheme="minorHAnsi" w:cstheme="minorHAnsi"/>
          <w:bCs/>
          <w:sz w:val="20"/>
        </w:rPr>
        <w:t xml:space="preserve">Time is of the essence </w:t>
      </w:r>
      <w:r w:rsidR="00111C4D">
        <w:rPr>
          <w:rFonts w:asciiTheme="minorHAnsi" w:hAnsiTheme="minorHAnsi" w:cstheme="minorHAnsi"/>
          <w:bCs/>
          <w:sz w:val="20"/>
        </w:rPr>
        <w:t>in</w:t>
      </w:r>
      <w:r w:rsidRPr="00EC158B">
        <w:rPr>
          <w:rFonts w:asciiTheme="minorHAnsi" w:hAnsiTheme="minorHAnsi" w:cstheme="minorHAnsi"/>
          <w:bCs/>
          <w:sz w:val="20"/>
        </w:rPr>
        <w:t xml:space="preserve"> </w:t>
      </w:r>
      <w:r w:rsidR="00445058">
        <w:rPr>
          <w:rFonts w:asciiTheme="minorHAnsi" w:hAnsiTheme="minorHAnsi" w:cstheme="minorHAnsi"/>
          <w:bCs/>
          <w:sz w:val="20"/>
        </w:rPr>
        <w:t>Contractor</w:t>
      </w:r>
      <w:r w:rsidRPr="00EC158B">
        <w:rPr>
          <w:rFonts w:asciiTheme="minorHAnsi" w:hAnsiTheme="minorHAnsi" w:cstheme="minorHAnsi"/>
          <w:bCs/>
          <w:sz w:val="20"/>
        </w:rPr>
        <w:t xml:space="preserve">’s performance under this Agreement. </w:t>
      </w:r>
    </w:p>
    <w:p w14:paraId="03F7017C" w14:textId="77777777" w:rsidR="00A46FBE" w:rsidRDefault="00437785" w:rsidP="00023CC5">
      <w:pPr>
        <w:numPr>
          <w:ilvl w:val="1"/>
          <w:numId w:val="26"/>
        </w:numPr>
        <w:spacing w:before="120" w:after="120"/>
        <w:rPr>
          <w:rFonts w:asciiTheme="minorHAnsi" w:hAnsiTheme="minorHAnsi" w:cstheme="minorHAnsi"/>
          <w:bCs/>
          <w:sz w:val="20"/>
        </w:rPr>
      </w:pPr>
      <w:r w:rsidRPr="00EC158B">
        <w:rPr>
          <w:rFonts w:asciiTheme="minorHAnsi" w:hAnsiTheme="minorHAnsi" w:cstheme="minorHAnsi"/>
          <w:b/>
          <w:bCs/>
          <w:sz w:val="20"/>
        </w:rPr>
        <w:t xml:space="preserve">Counterparts. </w:t>
      </w:r>
      <w:r w:rsidRPr="00EC158B">
        <w:rPr>
          <w:rFonts w:asciiTheme="minorHAnsi" w:hAnsiTheme="minorHAnsi" w:cstheme="minorHAnsi"/>
          <w:bCs/>
          <w:sz w:val="20"/>
        </w:rPr>
        <w:t>This Agreement may be executed in counterparts, each of which is considered an original.</w:t>
      </w:r>
    </w:p>
    <w:p w14:paraId="3600A0A7" w14:textId="77777777" w:rsidR="00A46FBE" w:rsidRPr="00A46FBE" w:rsidRDefault="00A46FBE" w:rsidP="002B6210">
      <w:pPr>
        <w:rPr>
          <w:rFonts w:asciiTheme="minorHAnsi" w:hAnsiTheme="minorHAnsi" w:cstheme="minorHAnsi"/>
          <w:sz w:val="20"/>
        </w:rPr>
      </w:pPr>
    </w:p>
    <w:p w14:paraId="511FFFC2" w14:textId="77777777" w:rsidR="00A46FBE" w:rsidRPr="00864894" w:rsidRDefault="00A46FBE" w:rsidP="002B6210">
      <w:pPr>
        <w:rPr>
          <w:rFonts w:asciiTheme="minorHAnsi" w:hAnsiTheme="minorHAnsi" w:cstheme="minorHAnsi"/>
          <w:sz w:val="20"/>
        </w:rPr>
      </w:pPr>
    </w:p>
    <w:p w14:paraId="53A38E31" w14:textId="77777777" w:rsidR="00A46FBE" w:rsidRPr="00C337CA" w:rsidRDefault="00A46FBE" w:rsidP="002B6210">
      <w:pPr>
        <w:rPr>
          <w:rFonts w:asciiTheme="minorHAnsi" w:hAnsiTheme="minorHAnsi" w:cstheme="minorHAnsi"/>
          <w:sz w:val="20"/>
        </w:rPr>
      </w:pPr>
    </w:p>
    <w:p w14:paraId="4492CA0A" w14:textId="77777777" w:rsidR="00A46FBE" w:rsidRPr="00AC2E92" w:rsidRDefault="00A46FBE" w:rsidP="002B6210">
      <w:pPr>
        <w:rPr>
          <w:rFonts w:asciiTheme="minorHAnsi" w:hAnsiTheme="minorHAnsi" w:cstheme="minorHAnsi"/>
          <w:sz w:val="20"/>
        </w:rPr>
      </w:pPr>
    </w:p>
    <w:p w14:paraId="4E5DAC1C" w14:textId="77777777" w:rsidR="00A46FBE" w:rsidRPr="002B6210" w:rsidRDefault="00A46FBE" w:rsidP="002B6210">
      <w:pPr>
        <w:rPr>
          <w:rFonts w:asciiTheme="minorHAnsi" w:hAnsiTheme="minorHAnsi" w:cstheme="minorHAnsi"/>
          <w:sz w:val="20"/>
        </w:rPr>
      </w:pPr>
    </w:p>
    <w:p w14:paraId="7AA09D23" w14:textId="77777777" w:rsidR="00A46FBE" w:rsidRPr="002B6210" w:rsidRDefault="00A46FBE" w:rsidP="002B6210">
      <w:pPr>
        <w:rPr>
          <w:rFonts w:asciiTheme="minorHAnsi" w:hAnsiTheme="minorHAnsi" w:cstheme="minorHAnsi"/>
          <w:sz w:val="20"/>
        </w:rPr>
      </w:pPr>
    </w:p>
    <w:p w14:paraId="7EB9484A" w14:textId="77777777" w:rsidR="00A46FBE" w:rsidRPr="002B6210" w:rsidRDefault="00A46FBE" w:rsidP="002B6210">
      <w:pPr>
        <w:rPr>
          <w:rFonts w:asciiTheme="minorHAnsi" w:hAnsiTheme="minorHAnsi" w:cstheme="minorHAnsi"/>
          <w:sz w:val="20"/>
        </w:rPr>
      </w:pPr>
    </w:p>
    <w:p w14:paraId="25173366" w14:textId="77777777" w:rsidR="00A46FBE" w:rsidRPr="002B6210" w:rsidRDefault="00A46FBE" w:rsidP="002B6210">
      <w:pPr>
        <w:rPr>
          <w:rFonts w:asciiTheme="minorHAnsi" w:hAnsiTheme="minorHAnsi" w:cstheme="minorHAnsi"/>
          <w:sz w:val="20"/>
        </w:rPr>
      </w:pPr>
    </w:p>
    <w:p w14:paraId="061B94EB" w14:textId="77777777" w:rsidR="00A46FBE" w:rsidRPr="002B6210" w:rsidRDefault="00A46FBE" w:rsidP="002B6210">
      <w:pPr>
        <w:rPr>
          <w:rFonts w:asciiTheme="minorHAnsi" w:hAnsiTheme="minorHAnsi" w:cstheme="minorHAnsi"/>
          <w:sz w:val="20"/>
        </w:rPr>
      </w:pPr>
    </w:p>
    <w:p w14:paraId="6B2CAC12" w14:textId="77777777" w:rsidR="00A46FBE" w:rsidRPr="002B6210" w:rsidRDefault="00A46FBE" w:rsidP="002B6210">
      <w:pPr>
        <w:rPr>
          <w:rFonts w:asciiTheme="minorHAnsi" w:hAnsiTheme="minorHAnsi" w:cstheme="minorHAnsi"/>
          <w:sz w:val="20"/>
        </w:rPr>
      </w:pPr>
    </w:p>
    <w:p w14:paraId="2BD2314A" w14:textId="77777777" w:rsidR="00A46FBE" w:rsidRPr="002B6210" w:rsidRDefault="00A46FBE" w:rsidP="002B6210">
      <w:pPr>
        <w:rPr>
          <w:rFonts w:asciiTheme="minorHAnsi" w:hAnsiTheme="minorHAnsi" w:cstheme="minorHAnsi"/>
          <w:sz w:val="20"/>
        </w:rPr>
      </w:pPr>
    </w:p>
    <w:p w14:paraId="39B9BC60" w14:textId="77777777" w:rsidR="00A46FBE" w:rsidRPr="002B6210" w:rsidRDefault="00A46FBE" w:rsidP="002B6210">
      <w:pPr>
        <w:rPr>
          <w:rFonts w:asciiTheme="minorHAnsi" w:hAnsiTheme="minorHAnsi" w:cstheme="minorHAnsi"/>
          <w:sz w:val="20"/>
        </w:rPr>
      </w:pPr>
    </w:p>
    <w:p w14:paraId="257C7635" w14:textId="77777777" w:rsidR="00A46FBE" w:rsidRPr="002B6210" w:rsidRDefault="00A46FBE" w:rsidP="002B6210">
      <w:pPr>
        <w:rPr>
          <w:rFonts w:asciiTheme="minorHAnsi" w:hAnsiTheme="minorHAnsi" w:cstheme="minorHAnsi"/>
          <w:sz w:val="20"/>
        </w:rPr>
      </w:pPr>
    </w:p>
    <w:p w14:paraId="32CFA619" w14:textId="77777777" w:rsidR="00A46FBE" w:rsidRPr="002B6210" w:rsidRDefault="00A46FBE" w:rsidP="002B6210">
      <w:pPr>
        <w:rPr>
          <w:rFonts w:asciiTheme="minorHAnsi" w:hAnsiTheme="minorHAnsi" w:cstheme="minorHAnsi"/>
          <w:sz w:val="20"/>
        </w:rPr>
      </w:pPr>
    </w:p>
    <w:p w14:paraId="6323D490" w14:textId="77777777" w:rsidR="00A46FBE" w:rsidRPr="002B6210" w:rsidRDefault="00A46FBE" w:rsidP="002B6210">
      <w:pPr>
        <w:rPr>
          <w:rFonts w:asciiTheme="minorHAnsi" w:hAnsiTheme="minorHAnsi" w:cstheme="minorHAnsi"/>
          <w:sz w:val="20"/>
        </w:rPr>
      </w:pPr>
    </w:p>
    <w:p w14:paraId="709E7D17" w14:textId="77777777" w:rsidR="00A46FBE" w:rsidRPr="002B6210" w:rsidRDefault="00A46FBE" w:rsidP="002B6210">
      <w:pPr>
        <w:rPr>
          <w:rFonts w:asciiTheme="minorHAnsi" w:hAnsiTheme="minorHAnsi" w:cstheme="minorHAnsi"/>
          <w:sz w:val="20"/>
        </w:rPr>
      </w:pPr>
    </w:p>
    <w:p w14:paraId="0B31C0F6" w14:textId="77777777" w:rsidR="00A46FBE" w:rsidRPr="002B6210" w:rsidRDefault="00A46FBE" w:rsidP="002B6210">
      <w:pPr>
        <w:rPr>
          <w:rFonts w:asciiTheme="minorHAnsi" w:hAnsiTheme="minorHAnsi" w:cstheme="minorHAnsi"/>
          <w:sz w:val="20"/>
        </w:rPr>
      </w:pPr>
    </w:p>
    <w:p w14:paraId="0EC45C89" w14:textId="77777777" w:rsidR="00A46FBE" w:rsidRPr="002B6210" w:rsidRDefault="00A46FBE" w:rsidP="002B6210">
      <w:pPr>
        <w:rPr>
          <w:rFonts w:asciiTheme="minorHAnsi" w:hAnsiTheme="minorHAnsi" w:cstheme="minorHAnsi"/>
          <w:sz w:val="20"/>
        </w:rPr>
      </w:pPr>
    </w:p>
    <w:p w14:paraId="1E1EABF8" w14:textId="77777777" w:rsidR="00A46FBE" w:rsidRPr="002B6210" w:rsidRDefault="00A46FBE" w:rsidP="002B6210">
      <w:pPr>
        <w:rPr>
          <w:rFonts w:asciiTheme="minorHAnsi" w:hAnsiTheme="minorHAnsi" w:cstheme="minorHAnsi"/>
          <w:sz w:val="20"/>
        </w:rPr>
      </w:pPr>
    </w:p>
    <w:p w14:paraId="19B8056A" w14:textId="77777777" w:rsidR="00A46FBE" w:rsidRPr="002B6210" w:rsidRDefault="00A46FBE" w:rsidP="002B6210">
      <w:pPr>
        <w:rPr>
          <w:rFonts w:asciiTheme="minorHAnsi" w:hAnsiTheme="minorHAnsi" w:cstheme="minorHAnsi"/>
          <w:sz w:val="20"/>
        </w:rPr>
      </w:pPr>
    </w:p>
    <w:p w14:paraId="43B46F73" w14:textId="77777777" w:rsidR="00A46FBE" w:rsidRPr="002B6210" w:rsidRDefault="00A46FBE" w:rsidP="002B6210">
      <w:pPr>
        <w:rPr>
          <w:rFonts w:asciiTheme="minorHAnsi" w:hAnsiTheme="minorHAnsi" w:cstheme="minorHAnsi"/>
          <w:sz w:val="20"/>
        </w:rPr>
      </w:pPr>
    </w:p>
    <w:p w14:paraId="7C24749A" w14:textId="77777777" w:rsidR="00A46FBE" w:rsidRPr="002B6210" w:rsidRDefault="00A46FBE" w:rsidP="002B6210">
      <w:pPr>
        <w:rPr>
          <w:rFonts w:asciiTheme="minorHAnsi" w:hAnsiTheme="minorHAnsi" w:cstheme="minorHAnsi"/>
          <w:sz w:val="20"/>
        </w:rPr>
      </w:pPr>
    </w:p>
    <w:p w14:paraId="1D9A3261" w14:textId="77777777" w:rsidR="00A46FBE" w:rsidRPr="002B6210" w:rsidRDefault="00A46FBE" w:rsidP="002B6210">
      <w:pPr>
        <w:rPr>
          <w:rFonts w:asciiTheme="minorHAnsi" w:hAnsiTheme="minorHAnsi" w:cstheme="minorHAnsi"/>
          <w:sz w:val="20"/>
        </w:rPr>
      </w:pPr>
    </w:p>
    <w:p w14:paraId="3F8B8596" w14:textId="77777777" w:rsidR="00A46FBE" w:rsidRDefault="00A46FBE" w:rsidP="00A46FBE">
      <w:pPr>
        <w:rPr>
          <w:rFonts w:asciiTheme="minorHAnsi" w:hAnsiTheme="minorHAnsi" w:cstheme="minorHAnsi"/>
          <w:sz w:val="20"/>
        </w:rPr>
      </w:pPr>
    </w:p>
    <w:p w14:paraId="669096DE" w14:textId="77777777" w:rsidR="00A46FBE" w:rsidRPr="00A46FBE" w:rsidRDefault="00A46FBE" w:rsidP="00A46FBE">
      <w:pPr>
        <w:rPr>
          <w:rFonts w:asciiTheme="minorHAnsi" w:hAnsiTheme="minorHAnsi" w:cstheme="minorHAnsi"/>
          <w:sz w:val="20"/>
        </w:rPr>
      </w:pPr>
    </w:p>
    <w:p w14:paraId="53F8B882" w14:textId="77777777" w:rsidR="00A46FBE" w:rsidRDefault="00A46FBE" w:rsidP="00A46FBE">
      <w:pPr>
        <w:rPr>
          <w:rFonts w:asciiTheme="minorHAnsi" w:hAnsiTheme="minorHAnsi" w:cstheme="minorHAnsi"/>
          <w:sz w:val="20"/>
        </w:rPr>
      </w:pPr>
    </w:p>
    <w:p w14:paraId="07CB48B8" w14:textId="77777777" w:rsidR="00A46FBE" w:rsidRDefault="00A46FBE" w:rsidP="002B6210">
      <w:pPr>
        <w:ind w:firstLine="720"/>
        <w:rPr>
          <w:rFonts w:asciiTheme="minorHAnsi" w:hAnsiTheme="minorHAnsi" w:cstheme="minorHAnsi"/>
          <w:sz w:val="20"/>
        </w:rPr>
      </w:pPr>
    </w:p>
    <w:p w14:paraId="1CB16721" w14:textId="77777777" w:rsidR="00A46FBE" w:rsidRDefault="00A46FBE" w:rsidP="00A46FBE">
      <w:pPr>
        <w:rPr>
          <w:rFonts w:asciiTheme="minorHAnsi" w:hAnsiTheme="minorHAnsi" w:cstheme="minorHAnsi"/>
          <w:sz w:val="20"/>
        </w:rPr>
      </w:pPr>
    </w:p>
    <w:p w14:paraId="5CCE1DE0" w14:textId="77777777" w:rsidR="00D461F6" w:rsidRPr="002B6210" w:rsidRDefault="00D461F6" w:rsidP="002B6210">
      <w:pPr>
        <w:rPr>
          <w:rFonts w:asciiTheme="minorHAnsi" w:hAnsiTheme="minorHAnsi" w:cstheme="minorHAnsi"/>
          <w:sz w:val="20"/>
        </w:rPr>
        <w:sectPr w:rsidR="00D461F6" w:rsidRPr="002B6210" w:rsidSect="005E2F77">
          <w:footerReference w:type="default" r:id="rId18"/>
          <w:footerReference w:type="first" r:id="rId19"/>
          <w:pgSz w:w="12240" w:h="15840"/>
          <w:pgMar w:top="1440" w:right="1440" w:bottom="1440" w:left="1440" w:header="720" w:footer="720" w:gutter="0"/>
          <w:pgNumType w:start="1" w:chapStyle="1"/>
          <w:cols w:space="720"/>
          <w:docGrid w:linePitch="360"/>
        </w:sectPr>
      </w:pPr>
    </w:p>
    <w:p w14:paraId="6A5CFFC0" w14:textId="77777777" w:rsidR="00392AC3" w:rsidRPr="00EC158B" w:rsidRDefault="00740EFF" w:rsidP="00B545D0">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lastRenderedPageBreak/>
        <w:t>APPENDIX D</w:t>
      </w:r>
    </w:p>
    <w:p w14:paraId="0CCC5FBD" w14:textId="77777777" w:rsidR="00B7449E" w:rsidRPr="00EC158B" w:rsidRDefault="0099364E" w:rsidP="00B7449E">
      <w:pPr>
        <w:pStyle w:val="Title"/>
        <w:spacing w:before="120" w:after="120" w:line="300" w:lineRule="atLeast"/>
        <w:rPr>
          <w:rFonts w:asciiTheme="minorHAnsi" w:hAnsiTheme="minorHAnsi" w:cstheme="minorHAnsi"/>
          <w:color w:val="000000" w:themeColor="text1"/>
          <w:sz w:val="20"/>
          <w:szCs w:val="20"/>
        </w:rPr>
      </w:pPr>
      <w:r w:rsidRPr="00EC158B">
        <w:rPr>
          <w:rFonts w:asciiTheme="minorHAnsi" w:hAnsiTheme="minorHAnsi" w:cstheme="minorHAnsi"/>
          <w:color w:val="000000" w:themeColor="text1"/>
          <w:sz w:val="20"/>
          <w:szCs w:val="20"/>
        </w:rPr>
        <w:t>Defined Terms</w:t>
      </w:r>
    </w:p>
    <w:p w14:paraId="17819A39" w14:textId="77777777" w:rsidR="00B7449E" w:rsidRPr="00EC158B" w:rsidRDefault="00B7449E" w:rsidP="00B7449E">
      <w:pPr>
        <w:spacing w:line="300" w:lineRule="atLeast"/>
        <w:ind w:left="360"/>
        <w:rPr>
          <w:rFonts w:asciiTheme="minorHAnsi" w:hAnsiTheme="minorHAnsi" w:cstheme="minorHAnsi"/>
          <w:sz w:val="20"/>
        </w:rPr>
      </w:pPr>
    </w:p>
    <w:p w14:paraId="620637E6" w14:textId="77777777" w:rsidR="008B1D57" w:rsidRPr="00EC158B" w:rsidRDefault="00437785" w:rsidP="003C5DDC">
      <w:pPr>
        <w:spacing w:after="120"/>
        <w:rPr>
          <w:rFonts w:asciiTheme="minorHAnsi" w:hAnsiTheme="minorHAnsi" w:cstheme="minorHAnsi"/>
          <w:sz w:val="20"/>
        </w:rPr>
      </w:pPr>
      <w:r w:rsidRPr="00EC158B">
        <w:rPr>
          <w:rFonts w:asciiTheme="minorHAnsi" w:hAnsiTheme="minorHAnsi" w:cstheme="minorHAnsi"/>
          <w:sz w:val="20"/>
        </w:rPr>
        <w:t>As used in this Agreement, the following terms have the indicated meanings:</w:t>
      </w:r>
    </w:p>
    <w:p w14:paraId="239B5F6D" w14:textId="77777777" w:rsidR="000A7F58" w:rsidRPr="00EC158B" w:rsidRDefault="000A7F58" w:rsidP="003C5DDC">
      <w:pPr>
        <w:pStyle w:val="BodyTextIndent3"/>
        <w:spacing w:before="120"/>
        <w:ind w:left="0"/>
        <w:rPr>
          <w:rFonts w:asciiTheme="minorHAnsi" w:hAnsiTheme="minorHAnsi" w:cstheme="minorHAnsi"/>
          <w:bCs/>
          <w:sz w:val="20"/>
          <w:szCs w:val="20"/>
        </w:rPr>
      </w:pPr>
      <w:r w:rsidRPr="00EC158B">
        <w:rPr>
          <w:rFonts w:asciiTheme="minorHAnsi" w:hAnsiTheme="minorHAnsi" w:cstheme="minorHAnsi"/>
          <w:b/>
          <w:bCs/>
          <w:sz w:val="20"/>
          <w:szCs w:val="20"/>
        </w:rPr>
        <w:t xml:space="preserve">“Agreement” </w:t>
      </w:r>
      <w:r w:rsidR="008C7CF1">
        <w:rPr>
          <w:rFonts w:asciiTheme="minorHAnsi" w:hAnsiTheme="minorHAnsi" w:cstheme="minorHAnsi"/>
          <w:bCs/>
          <w:sz w:val="20"/>
          <w:szCs w:val="20"/>
        </w:rPr>
        <w:t>is</w:t>
      </w:r>
      <w:r w:rsidRPr="00EC158B">
        <w:rPr>
          <w:rFonts w:asciiTheme="minorHAnsi" w:hAnsiTheme="minorHAnsi" w:cstheme="minorHAnsi"/>
          <w:bCs/>
          <w:sz w:val="20"/>
          <w:szCs w:val="20"/>
        </w:rPr>
        <w:t xml:space="preserve"> defined on the Coversheet.</w:t>
      </w:r>
    </w:p>
    <w:p w14:paraId="1AA8AF84" w14:textId="77777777" w:rsidR="00437785"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E8056E" w:rsidRPr="00EC158B">
        <w:rPr>
          <w:rFonts w:asciiTheme="minorHAnsi" w:hAnsiTheme="minorHAnsi" w:cstheme="minorHAnsi"/>
          <w:b/>
          <w:bCs/>
          <w:sz w:val="20"/>
          <w:szCs w:val="20"/>
        </w:rPr>
        <w:t>Contractor</w:t>
      </w:r>
      <w:r w:rsidRPr="00EC158B">
        <w:rPr>
          <w:rFonts w:asciiTheme="minorHAnsi" w:hAnsiTheme="minorHAnsi" w:cstheme="minorHAnsi"/>
          <w:b/>
          <w:bCs/>
          <w:sz w:val="20"/>
          <w:szCs w:val="20"/>
        </w:rPr>
        <w:t>”</w:t>
      </w:r>
      <w:r w:rsidR="0099364E"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p>
    <w:p w14:paraId="54622967" w14:textId="1483EE46" w:rsidR="000244AF" w:rsidRDefault="008D1584" w:rsidP="00D4348D">
      <w:pPr>
        <w:pStyle w:val="BodyTextIndent3"/>
        <w:spacing w:before="120"/>
        <w:ind w:left="0"/>
        <w:rPr>
          <w:rFonts w:asciiTheme="minorHAnsi" w:hAnsiTheme="minorHAnsi" w:cstheme="minorHAnsi"/>
          <w:sz w:val="20"/>
          <w:szCs w:val="20"/>
        </w:rPr>
      </w:pPr>
      <w:r w:rsidRPr="008D1584">
        <w:rPr>
          <w:rFonts w:asciiTheme="minorHAnsi" w:hAnsiTheme="minorHAnsi" w:cstheme="minorHAnsi"/>
          <w:b/>
          <w:sz w:val="20"/>
          <w:szCs w:val="20"/>
        </w:rPr>
        <w:t xml:space="preserve">“Confidential Information” </w:t>
      </w:r>
      <w:r w:rsidRPr="008D1584">
        <w:rPr>
          <w:rFonts w:asciiTheme="minorHAnsi" w:hAnsiTheme="minorHAnsi" w:cstheme="minorHAnsi"/>
          <w:sz w:val="20"/>
          <w:szCs w:val="20"/>
        </w:rPr>
        <w:t xml:space="preserve">means: (i) any information related to the business or operations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including information relating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personnel and users; and (ii) all financial, statistical, personal, technical and other data and information of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 (and proprietary information of third parties provided to Contractor) which is designated confidential or proprietary, or that Contractor otherwise knows, or would reasonably be expected to know</w:t>
      </w:r>
      <w:r w:rsidR="00735C15">
        <w:rPr>
          <w:rFonts w:asciiTheme="minorHAnsi" w:hAnsiTheme="minorHAnsi" w:cstheme="minorHAnsi"/>
          <w:sz w:val="20"/>
          <w:szCs w:val="20"/>
        </w:rPr>
        <w:t>,</w:t>
      </w:r>
      <w:r w:rsidRPr="008D1584">
        <w:rPr>
          <w:rFonts w:asciiTheme="minorHAnsi" w:hAnsiTheme="minorHAnsi" w:cstheme="minorHAnsi"/>
          <w:sz w:val="20"/>
          <w:szCs w:val="20"/>
        </w:rPr>
        <w:t xml:space="preserve"> is confidential. Confidential Information does not include information that Contractor demonstrates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satisfaction that: (a) Contractor lawfully knew prior to the </w:t>
      </w:r>
      <w:r w:rsidR="00814D2A">
        <w:rPr>
          <w:rFonts w:asciiTheme="minorHAnsi" w:hAnsiTheme="minorHAnsi" w:cstheme="minorHAnsi"/>
          <w:sz w:val="20"/>
          <w:szCs w:val="20"/>
        </w:rPr>
        <w:t>Court</w:t>
      </w:r>
      <w:r w:rsidRPr="008D1584">
        <w:rPr>
          <w:rFonts w:asciiTheme="minorHAnsi" w:hAnsiTheme="minorHAnsi" w:cstheme="minorHAnsi"/>
          <w:sz w:val="20"/>
          <w:szCs w:val="20"/>
        </w:rPr>
        <w:t xml:space="preserve">’s first disclosure to Contractor, (b) a third party rightfully disclosed to Contractor free of any confidentiality duties or obligations, or (c) is, or through no fault of Contractor has become, generally available to the public. </w:t>
      </w:r>
    </w:p>
    <w:p w14:paraId="54DB3513" w14:textId="77777777" w:rsidR="0007239D" w:rsidRDefault="0007239D" w:rsidP="0007239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“Consulting Services”</w:t>
      </w:r>
      <w:r w:rsidRPr="00EC158B">
        <w:rPr>
          <w:rFonts w:asciiTheme="minorHAnsi" w:hAnsiTheme="minorHAnsi" w:cstheme="minorHAnsi"/>
          <w:sz w:val="20"/>
          <w:szCs w:val="20"/>
        </w:rPr>
        <w:t xml:space="preserve"> refers to the services performed under “Consulting Services Agreements,” which are defined in </w:t>
      </w:r>
      <w:r w:rsidR="00C14585">
        <w:rPr>
          <w:rFonts w:asciiTheme="minorHAnsi" w:hAnsiTheme="minorHAnsi" w:cstheme="minorHAnsi"/>
          <w:sz w:val="20"/>
          <w:szCs w:val="20"/>
        </w:rPr>
        <w:t>PCC</w:t>
      </w:r>
      <w:r w:rsidRPr="00EC158B">
        <w:rPr>
          <w:rFonts w:asciiTheme="minorHAnsi" w:hAnsiTheme="minorHAnsi" w:cstheme="minorHAnsi"/>
          <w:sz w:val="20"/>
          <w:szCs w:val="20"/>
        </w:rPr>
        <w:t xml:space="preserve"> 10335.5, substantially, as contracts that: </w:t>
      </w:r>
      <w:r>
        <w:rPr>
          <w:rFonts w:asciiTheme="minorHAnsi" w:hAnsiTheme="minorHAnsi" w:cstheme="minorHAnsi"/>
          <w:sz w:val="20"/>
          <w:szCs w:val="20"/>
        </w:rPr>
        <w:t>(i) a</w:t>
      </w:r>
      <w:r w:rsidRPr="00EC158B">
        <w:rPr>
          <w:rFonts w:asciiTheme="minorHAnsi" w:hAnsiTheme="minorHAnsi" w:cstheme="minorHAnsi"/>
          <w:sz w:val="20"/>
          <w:szCs w:val="20"/>
        </w:rPr>
        <w:t>re of an advisory nature;</w:t>
      </w:r>
      <w:r>
        <w:rPr>
          <w:rFonts w:asciiTheme="minorHAnsi" w:hAnsiTheme="minorHAnsi" w:cstheme="minorHAnsi"/>
          <w:sz w:val="20"/>
          <w:szCs w:val="20"/>
        </w:rPr>
        <w:t xml:space="preserve"> (ii) p</w:t>
      </w:r>
      <w:r w:rsidRPr="00EC158B">
        <w:rPr>
          <w:rFonts w:asciiTheme="minorHAnsi" w:hAnsiTheme="minorHAnsi" w:cstheme="minorHAnsi"/>
          <w:sz w:val="20"/>
          <w:szCs w:val="20"/>
        </w:rPr>
        <w:t>rovide a recommended course of action or personal expertise;</w:t>
      </w:r>
      <w:r>
        <w:rPr>
          <w:rFonts w:asciiTheme="minorHAnsi" w:hAnsiTheme="minorHAnsi" w:cstheme="minorHAnsi"/>
          <w:sz w:val="20"/>
          <w:szCs w:val="20"/>
        </w:rPr>
        <w:t xml:space="preserve"> </w:t>
      </w:r>
      <w:r w:rsidRPr="00EC158B">
        <w:rPr>
          <w:rFonts w:asciiTheme="minorHAnsi" w:hAnsiTheme="minorHAnsi" w:cstheme="minorHAnsi"/>
          <w:sz w:val="20"/>
          <w:szCs w:val="20"/>
        </w:rPr>
        <w:t>(</w:t>
      </w:r>
      <w:r>
        <w:rPr>
          <w:rFonts w:asciiTheme="minorHAnsi" w:hAnsiTheme="minorHAnsi" w:cstheme="minorHAnsi"/>
          <w:sz w:val="20"/>
          <w:szCs w:val="20"/>
        </w:rPr>
        <w:t>iii</w:t>
      </w:r>
      <w:r w:rsidRPr="00EC158B">
        <w:rPr>
          <w:rFonts w:asciiTheme="minorHAnsi" w:hAnsiTheme="minorHAnsi" w:cstheme="minorHAnsi"/>
          <w:sz w:val="20"/>
          <w:szCs w:val="20"/>
        </w:rPr>
        <w:t xml:space="preserve">) </w:t>
      </w:r>
      <w:r>
        <w:rPr>
          <w:rFonts w:asciiTheme="minorHAnsi" w:hAnsiTheme="minorHAnsi" w:cstheme="minorHAnsi"/>
          <w:sz w:val="20"/>
          <w:szCs w:val="20"/>
        </w:rPr>
        <w:t>h</w:t>
      </w:r>
      <w:r w:rsidRPr="00EC158B">
        <w:rPr>
          <w:rFonts w:asciiTheme="minorHAnsi" w:hAnsiTheme="minorHAnsi" w:cstheme="minorHAnsi"/>
          <w:sz w:val="20"/>
          <w:szCs w:val="20"/>
        </w:rPr>
        <w:t>ave an end product that is basically a transmittal of information, either written or oral, that is related to the governmental functions of state agency administration and management and program management or innovation; and</w:t>
      </w:r>
      <w:r>
        <w:rPr>
          <w:rFonts w:asciiTheme="minorHAnsi" w:hAnsiTheme="minorHAnsi" w:cstheme="minorHAnsi"/>
          <w:sz w:val="20"/>
          <w:szCs w:val="20"/>
        </w:rPr>
        <w:t xml:space="preserve"> (iv) a</w:t>
      </w:r>
      <w:r w:rsidRPr="00EC158B">
        <w:rPr>
          <w:rFonts w:asciiTheme="minorHAnsi" w:hAnsiTheme="minorHAnsi" w:cstheme="minorHAnsi"/>
          <w:sz w:val="20"/>
          <w:szCs w:val="20"/>
        </w:rPr>
        <w:t>re obtained by awarding a contract, a grant, or any other payment of funds for services of the above type.</w:t>
      </w:r>
      <w:r>
        <w:rPr>
          <w:rFonts w:asciiTheme="minorHAnsi" w:hAnsiTheme="minorHAnsi" w:cstheme="minorHAnsi"/>
          <w:sz w:val="20"/>
          <w:szCs w:val="20"/>
        </w:rPr>
        <w:t xml:space="preserve">  </w:t>
      </w:r>
    </w:p>
    <w:p w14:paraId="788FFFE0" w14:textId="77777777" w:rsidR="00F5689F" w:rsidRPr="00EC158B" w:rsidRDefault="00F5689F" w:rsidP="0007239D">
      <w:pPr>
        <w:pStyle w:val="BodyTextIndent3"/>
        <w:spacing w:before="120"/>
        <w:ind w:left="0"/>
        <w:rPr>
          <w:rFonts w:asciiTheme="minorHAnsi" w:hAnsiTheme="minorHAnsi" w:cstheme="minorHAnsi"/>
          <w:sz w:val="20"/>
          <w:szCs w:val="20"/>
        </w:rPr>
      </w:pPr>
      <w:r w:rsidRPr="00F5689F">
        <w:rPr>
          <w:rFonts w:asciiTheme="minorHAnsi" w:hAnsiTheme="minorHAnsi" w:cstheme="minorHAnsi"/>
          <w:b/>
          <w:sz w:val="20"/>
          <w:szCs w:val="20"/>
        </w:rPr>
        <w:t>“Contract Amount”</w:t>
      </w:r>
      <w:r w:rsidRPr="00F5689F">
        <w:rPr>
          <w:rFonts w:asciiTheme="minorHAnsi" w:hAnsiTheme="minorHAnsi" w:cstheme="minorHAnsi"/>
          <w:sz w:val="20"/>
          <w:szCs w:val="20"/>
        </w:rPr>
        <w:t xml:space="preserve"> is defined on the Coversheet</w:t>
      </w:r>
      <w:r>
        <w:rPr>
          <w:rFonts w:asciiTheme="minorHAnsi" w:hAnsiTheme="minorHAnsi" w:cstheme="minorHAnsi"/>
          <w:sz w:val="20"/>
          <w:szCs w:val="20"/>
        </w:rPr>
        <w:t>.</w:t>
      </w:r>
    </w:p>
    <w:p w14:paraId="47583CBF" w14:textId="77777777" w:rsidR="003715A5" w:rsidRPr="00EC158B" w:rsidRDefault="003715A5" w:rsidP="00D4348D">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“Coversheet”</w:t>
      </w:r>
      <w:r w:rsidRPr="00EC158B">
        <w:rPr>
          <w:rFonts w:asciiTheme="minorHAnsi" w:hAnsiTheme="minorHAnsi" w:cstheme="minorHAnsi"/>
          <w:sz w:val="20"/>
          <w:szCs w:val="20"/>
        </w:rPr>
        <w:t xml:space="preserve"> refers to the first </w:t>
      </w:r>
      <w:r w:rsidR="00735C15">
        <w:rPr>
          <w:rFonts w:asciiTheme="minorHAnsi" w:hAnsiTheme="minorHAnsi" w:cstheme="minorHAnsi"/>
          <w:sz w:val="20"/>
          <w:szCs w:val="20"/>
        </w:rPr>
        <w:t>page</w:t>
      </w:r>
      <w:r w:rsidRPr="00EC158B">
        <w:rPr>
          <w:rFonts w:asciiTheme="minorHAnsi" w:hAnsiTheme="minorHAnsi" w:cstheme="minorHAnsi"/>
          <w:sz w:val="20"/>
          <w:szCs w:val="20"/>
        </w:rPr>
        <w:t xml:space="preserve"> of this Agreement.</w:t>
      </w:r>
    </w:p>
    <w:p w14:paraId="1F1F3558" w14:textId="77777777" w:rsidR="00F5689F" w:rsidRPr="0080468D" w:rsidRDefault="00F5689F" w:rsidP="00F5689F">
      <w:pPr>
        <w:pStyle w:val="BodyTextIndent3"/>
        <w:spacing w:before="120"/>
        <w:ind w:left="0"/>
        <w:rPr>
          <w:rFonts w:asciiTheme="minorHAnsi" w:hAnsiTheme="minorHAnsi" w:cstheme="minorHAnsi"/>
          <w:sz w:val="20"/>
          <w:szCs w:val="20"/>
        </w:rPr>
      </w:pPr>
      <w:r w:rsidRPr="0080468D">
        <w:rPr>
          <w:rFonts w:asciiTheme="minorHAnsi" w:hAnsiTheme="minorHAnsi" w:cstheme="minorHAnsi"/>
          <w:b/>
          <w:sz w:val="20"/>
          <w:szCs w:val="20"/>
        </w:rPr>
        <w:t>“</w:t>
      </w:r>
      <w:r>
        <w:rPr>
          <w:rFonts w:asciiTheme="minorHAnsi" w:hAnsiTheme="minorHAnsi" w:cstheme="minorHAnsi"/>
          <w:b/>
          <w:sz w:val="20"/>
          <w:szCs w:val="20"/>
        </w:rPr>
        <w:t>Deliverables</w:t>
      </w:r>
      <w:r w:rsidRPr="0080468D">
        <w:rPr>
          <w:rFonts w:asciiTheme="minorHAnsi" w:hAnsiTheme="minorHAnsi" w:cstheme="minorHAnsi"/>
          <w:b/>
          <w:sz w:val="20"/>
          <w:szCs w:val="20"/>
        </w:rPr>
        <w:t>”</w:t>
      </w:r>
      <w:r>
        <w:rPr>
          <w:rFonts w:asciiTheme="minorHAnsi" w:hAnsiTheme="minorHAnsi" w:cstheme="minorHAnsi"/>
          <w:sz w:val="20"/>
          <w:szCs w:val="20"/>
        </w:rPr>
        <w:t xml:space="preserve"> is defined in Appendix A.</w:t>
      </w:r>
    </w:p>
    <w:p w14:paraId="0B4E2F2A" w14:textId="77777777" w:rsidR="00437785"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“Effective Date”</w:t>
      </w:r>
      <w:r w:rsidRPr="00EC158B">
        <w:rPr>
          <w:rFonts w:asciiTheme="minorHAnsi" w:hAnsiTheme="minorHAnsi" w:cstheme="minorHAnsi"/>
          <w:sz w:val="20"/>
          <w:szCs w:val="20"/>
        </w:rPr>
        <w:t xml:space="preserve"> </w:t>
      </w:r>
      <w:r w:rsidR="00735C15">
        <w:rPr>
          <w:rFonts w:asciiTheme="minorHAnsi" w:hAnsiTheme="minorHAnsi" w:cstheme="minorHAnsi"/>
          <w:bCs/>
          <w:sz w:val="20"/>
          <w:szCs w:val="20"/>
        </w:rPr>
        <w:t>is</w:t>
      </w:r>
      <w:r w:rsidR="00735C15" w:rsidRPr="00EC158B">
        <w:rPr>
          <w:rFonts w:asciiTheme="minorHAnsi" w:hAnsiTheme="minorHAnsi" w:cstheme="minorHAnsi"/>
          <w:bCs/>
          <w:sz w:val="20"/>
          <w:szCs w:val="20"/>
        </w:rPr>
        <w:t xml:space="preserve"> defined on the Coversheet</w:t>
      </w:r>
      <w:r w:rsidR="0099364E" w:rsidRPr="00EC158B">
        <w:rPr>
          <w:rFonts w:asciiTheme="minorHAnsi" w:hAnsiTheme="minorHAnsi" w:cstheme="minorHAnsi"/>
          <w:sz w:val="20"/>
          <w:szCs w:val="20"/>
        </w:rPr>
        <w:t>.</w:t>
      </w:r>
      <w:r w:rsidRPr="00EC158B">
        <w:rPr>
          <w:rFonts w:asciiTheme="minorHAnsi" w:hAnsiTheme="minorHAnsi" w:cstheme="minorHAnsi"/>
          <w:sz w:val="20"/>
          <w:szCs w:val="20"/>
        </w:rPr>
        <w:t xml:space="preserve"> </w:t>
      </w:r>
    </w:p>
    <w:p w14:paraId="51740897" w14:textId="77777777" w:rsidR="00BE7891" w:rsidRDefault="00DC5733"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sz w:val="20"/>
          <w:szCs w:val="20"/>
        </w:rPr>
        <w:t>“Expiration Date”</w:t>
      </w:r>
      <w:r w:rsidR="00BE7891" w:rsidRPr="00EC158B">
        <w:rPr>
          <w:rFonts w:asciiTheme="minorHAnsi" w:hAnsiTheme="minorHAnsi" w:cstheme="minorHAnsi"/>
          <w:sz w:val="20"/>
          <w:szCs w:val="20"/>
        </w:rPr>
        <w:t xml:space="preserve"> is </w:t>
      </w:r>
      <w:r w:rsidR="00DA60FB" w:rsidRPr="00EC158B">
        <w:rPr>
          <w:rFonts w:asciiTheme="minorHAnsi" w:hAnsiTheme="minorHAnsi" w:cstheme="minorHAnsi"/>
          <w:sz w:val="20"/>
          <w:szCs w:val="20"/>
        </w:rPr>
        <w:t xml:space="preserve">the </w:t>
      </w:r>
      <w:r w:rsidR="003112E4">
        <w:rPr>
          <w:rFonts w:asciiTheme="minorHAnsi" w:hAnsiTheme="minorHAnsi" w:cstheme="minorHAnsi"/>
          <w:sz w:val="20"/>
          <w:szCs w:val="20"/>
        </w:rPr>
        <w:t xml:space="preserve">later of (i) the </w:t>
      </w:r>
      <w:r w:rsidR="00735C15">
        <w:rPr>
          <w:rFonts w:asciiTheme="minorHAnsi" w:hAnsiTheme="minorHAnsi" w:cstheme="minorHAnsi"/>
          <w:sz w:val="20"/>
          <w:szCs w:val="20"/>
        </w:rPr>
        <w:t>day so designated on the Coversheet</w:t>
      </w:r>
      <w:r w:rsidR="006C27C1" w:rsidRPr="00EC158B">
        <w:rPr>
          <w:rFonts w:asciiTheme="minorHAnsi" w:hAnsiTheme="minorHAnsi" w:cstheme="minorHAnsi"/>
          <w:sz w:val="20"/>
          <w:szCs w:val="20"/>
        </w:rPr>
        <w:t xml:space="preserve">, </w:t>
      </w:r>
      <w:r w:rsidR="003112E4">
        <w:rPr>
          <w:rFonts w:asciiTheme="minorHAnsi" w:hAnsiTheme="minorHAnsi" w:cstheme="minorHAnsi"/>
          <w:sz w:val="20"/>
          <w:szCs w:val="20"/>
        </w:rPr>
        <w:t xml:space="preserve">and (ii) the last day of any Option Term.  </w:t>
      </w:r>
      <w:r w:rsidR="00DA60FB" w:rsidRPr="00EC158B">
        <w:rPr>
          <w:rFonts w:asciiTheme="minorHAnsi" w:hAnsiTheme="minorHAnsi" w:cstheme="minorHAnsi"/>
          <w:sz w:val="20"/>
          <w:szCs w:val="20"/>
        </w:rPr>
        <w:t xml:space="preserve"> </w:t>
      </w:r>
    </w:p>
    <w:p w14:paraId="6B7A7ABF" w14:textId="77777777" w:rsidR="004C0DB6" w:rsidRPr="00EC158B" w:rsidRDefault="004C0DB6" w:rsidP="003C5DDC">
      <w:pPr>
        <w:pStyle w:val="BodyTextIndent3"/>
        <w:spacing w:before="120"/>
        <w:ind w:left="0"/>
        <w:rPr>
          <w:rFonts w:asciiTheme="minorHAnsi" w:hAnsiTheme="minorHAnsi" w:cstheme="minorHAnsi"/>
          <w:sz w:val="20"/>
          <w:szCs w:val="20"/>
        </w:rPr>
      </w:pPr>
      <w:r w:rsidRPr="004C0DB6">
        <w:rPr>
          <w:rFonts w:asciiTheme="minorHAnsi" w:hAnsiTheme="minorHAnsi" w:cstheme="minorHAnsi"/>
          <w:b/>
          <w:sz w:val="20"/>
          <w:szCs w:val="20"/>
        </w:rPr>
        <w:t xml:space="preserve">“Goods” </w:t>
      </w:r>
      <w:r>
        <w:rPr>
          <w:rFonts w:asciiTheme="minorHAnsi" w:hAnsiTheme="minorHAnsi" w:cstheme="minorHAnsi"/>
          <w:sz w:val="20"/>
          <w:szCs w:val="20"/>
        </w:rPr>
        <w:t>is defined in Appendix A.</w:t>
      </w:r>
    </w:p>
    <w:p w14:paraId="54C3CED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 xml:space="preserve">“Initial Term” </w:t>
      </w:r>
      <w:r w:rsidRPr="00EC158B">
        <w:rPr>
          <w:rFonts w:asciiTheme="minorHAnsi" w:hAnsiTheme="minorHAnsi" w:cstheme="minorHAnsi"/>
          <w:sz w:val="20"/>
          <w:szCs w:val="20"/>
        </w:rPr>
        <w:t xml:space="preserve">is </w:t>
      </w:r>
      <w:r w:rsidR="00BE7891" w:rsidRPr="00EC158B">
        <w:rPr>
          <w:rFonts w:asciiTheme="minorHAnsi" w:hAnsiTheme="minorHAnsi" w:cstheme="minorHAnsi"/>
          <w:sz w:val="20"/>
          <w:szCs w:val="20"/>
        </w:rPr>
        <w:t xml:space="preserve">the period commencing on the Effective Date and </w:t>
      </w:r>
      <w:r w:rsidR="00FB0141">
        <w:rPr>
          <w:rFonts w:asciiTheme="minorHAnsi" w:hAnsiTheme="minorHAnsi" w:cstheme="minorHAnsi"/>
          <w:sz w:val="20"/>
          <w:szCs w:val="20"/>
        </w:rPr>
        <w:t>ending</w:t>
      </w:r>
      <w:r w:rsidR="00BE7891" w:rsidRPr="00EC158B">
        <w:rPr>
          <w:rFonts w:asciiTheme="minorHAnsi" w:hAnsiTheme="minorHAnsi" w:cstheme="minorHAnsi"/>
          <w:sz w:val="20"/>
          <w:szCs w:val="20"/>
        </w:rPr>
        <w:t xml:space="preserve"> on the Expiration Date</w:t>
      </w:r>
      <w:r w:rsidR="00D437C9">
        <w:rPr>
          <w:rFonts w:asciiTheme="minorHAnsi" w:hAnsiTheme="minorHAnsi" w:cstheme="minorHAnsi"/>
          <w:sz w:val="20"/>
          <w:szCs w:val="20"/>
        </w:rPr>
        <w:t xml:space="preserve"> designated on the Coversheet</w:t>
      </w:r>
      <w:r w:rsidR="00BE7891" w:rsidRPr="00EC158B">
        <w:rPr>
          <w:rFonts w:asciiTheme="minorHAnsi" w:hAnsiTheme="minorHAnsi" w:cstheme="minorHAnsi"/>
          <w:sz w:val="20"/>
          <w:szCs w:val="20"/>
        </w:rPr>
        <w:t xml:space="preserve">. </w:t>
      </w:r>
    </w:p>
    <w:p w14:paraId="76E23B9B" w14:textId="2458A3FC" w:rsidR="00701788" w:rsidRPr="00701788" w:rsidRDefault="00EA6B56" w:rsidP="003C5DDC">
      <w:pPr>
        <w:pStyle w:val="BodyTextIndent3"/>
        <w:spacing w:before="120"/>
        <w:ind w:left="0"/>
        <w:rPr>
          <w:rFonts w:asciiTheme="minorHAnsi" w:hAnsiTheme="minorHAnsi" w:cstheme="minorHAnsi"/>
          <w:b/>
          <w:sz w:val="20"/>
          <w:szCs w:val="20"/>
        </w:rPr>
      </w:pPr>
      <w:r w:rsidRPr="00EA6B56">
        <w:rPr>
          <w:rFonts w:asciiTheme="minorHAnsi" w:hAnsiTheme="minorHAnsi" w:cstheme="minorHAnsi"/>
          <w:b/>
          <w:sz w:val="20"/>
          <w:szCs w:val="20"/>
        </w:rPr>
        <w:t>“</w:t>
      </w:r>
      <w:r w:rsidR="00814D2A">
        <w:rPr>
          <w:rFonts w:asciiTheme="minorHAnsi" w:hAnsiTheme="minorHAnsi" w:cstheme="minorHAnsi"/>
          <w:b/>
          <w:sz w:val="20"/>
          <w:szCs w:val="20"/>
        </w:rPr>
        <w:t>Court</w:t>
      </w:r>
      <w:r w:rsidRPr="00EA6B56">
        <w:rPr>
          <w:rFonts w:asciiTheme="minorHAnsi" w:hAnsiTheme="minorHAnsi" w:cstheme="minorHAnsi"/>
          <w:b/>
          <w:sz w:val="20"/>
          <w:szCs w:val="20"/>
        </w:rPr>
        <w:t>”</w:t>
      </w:r>
      <w:r w:rsidR="00701788">
        <w:rPr>
          <w:rFonts w:asciiTheme="minorHAnsi" w:hAnsiTheme="minorHAnsi" w:cstheme="minorHAnsi"/>
          <w:b/>
          <w:sz w:val="20"/>
          <w:szCs w:val="20"/>
        </w:rPr>
        <w:t xml:space="preserve"> is defined on the Coversheet.</w:t>
      </w:r>
    </w:p>
    <w:p w14:paraId="6015AA09" w14:textId="77777777" w:rsidR="005929F7" w:rsidRDefault="005929F7" w:rsidP="003C5DDC">
      <w:pPr>
        <w:pStyle w:val="BodyTextIndent3"/>
        <w:spacing w:before="120"/>
        <w:ind w:left="0"/>
        <w:rPr>
          <w:rFonts w:asciiTheme="minorHAnsi" w:hAnsiTheme="minorHAnsi" w:cstheme="minorHAnsi"/>
          <w:b/>
          <w:bCs/>
          <w:sz w:val="20"/>
          <w:szCs w:val="20"/>
        </w:rPr>
      </w:pPr>
      <w:r w:rsidRPr="005929F7">
        <w:rPr>
          <w:rFonts w:asciiTheme="minorHAnsi" w:hAnsiTheme="minorHAnsi" w:cstheme="minorHAnsi"/>
          <w:b/>
          <w:bCs/>
          <w:sz w:val="20"/>
          <w:szCs w:val="20"/>
        </w:rPr>
        <w:t xml:space="preserve">“Judicial Branch Entity” </w:t>
      </w:r>
      <w:r w:rsidRPr="005929F7">
        <w:rPr>
          <w:rFonts w:asciiTheme="minorHAnsi" w:hAnsiTheme="minorHAnsi" w:cstheme="minorHAnsi"/>
          <w:bCs/>
          <w:sz w:val="20"/>
          <w:szCs w:val="20"/>
        </w:rPr>
        <w:t xml:space="preserve">or </w:t>
      </w:r>
      <w:r w:rsidRPr="005929F7">
        <w:rPr>
          <w:rFonts w:asciiTheme="minorHAnsi" w:hAnsiTheme="minorHAnsi" w:cstheme="minorHAnsi"/>
          <w:b/>
          <w:bCs/>
          <w:sz w:val="20"/>
          <w:szCs w:val="20"/>
        </w:rPr>
        <w:t>“Judicial Branch Entities</w:t>
      </w:r>
      <w:r w:rsidRPr="005929F7">
        <w:rPr>
          <w:rFonts w:asciiTheme="minorHAnsi" w:hAnsiTheme="minorHAnsi" w:cstheme="minorHAnsi"/>
          <w:bCs/>
          <w:sz w:val="20"/>
          <w:szCs w:val="20"/>
        </w:rPr>
        <w:t>” means any California superior or appellate court, the Judicial Council of California, and the Habeas Corpus Resource Center</w:t>
      </w:r>
      <w:r w:rsidR="00D437C9">
        <w:rPr>
          <w:rFonts w:asciiTheme="minorHAnsi" w:hAnsiTheme="minorHAnsi" w:cstheme="minorHAnsi"/>
          <w:bCs/>
          <w:sz w:val="20"/>
          <w:szCs w:val="20"/>
        </w:rPr>
        <w:t>.</w:t>
      </w:r>
    </w:p>
    <w:p w14:paraId="3A28F782" w14:textId="77777777" w:rsidR="008B1D57"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“Judicial Branch Personnel”</w:t>
      </w:r>
      <w:r w:rsidRPr="00EC158B">
        <w:rPr>
          <w:rFonts w:asciiTheme="minorHAnsi" w:hAnsiTheme="minorHAnsi" w:cstheme="minorHAnsi"/>
          <w:sz w:val="20"/>
          <w:szCs w:val="20"/>
        </w:rPr>
        <w:t xml:space="preserve"> means </w:t>
      </w:r>
      <w:r w:rsidR="003507F1" w:rsidRPr="00EC158B">
        <w:rPr>
          <w:rFonts w:asciiTheme="minorHAnsi" w:hAnsiTheme="minorHAnsi" w:cstheme="minorHAnsi"/>
          <w:sz w:val="20"/>
          <w:szCs w:val="20"/>
        </w:rPr>
        <w:t xml:space="preserve">members, justices, judges, judicial officers, subordinate judicial officers, employees, and agents </w:t>
      </w:r>
      <w:r w:rsidRPr="00EC158B">
        <w:rPr>
          <w:rFonts w:asciiTheme="minorHAnsi" w:hAnsiTheme="minorHAnsi" w:cstheme="minorHAnsi"/>
          <w:sz w:val="20"/>
          <w:szCs w:val="20"/>
        </w:rPr>
        <w:t>of a Judicial Branch Entity.</w:t>
      </w:r>
    </w:p>
    <w:p w14:paraId="50AC00B4" w14:textId="77777777" w:rsidR="003E04D4" w:rsidRPr="00EC158B" w:rsidRDefault="003E04D4" w:rsidP="003C5DDC">
      <w:pPr>
        <w:pStyle w:val="BodyTextIndent3"/>
        <w:spacing w:before="120"/>
        <w:ind w:left="0"/>
        <w:rPr>
          <w:rFonts w:asciiTheme="minorHAnsi" w:hAnsiTheme="minorHAnsi" w:cstheme="minorHAnsi"/>
          <w:sz w:val="20"/>
          <w:szCs w:val="20"/>
        </w:rPr>
      </w:pPr>
      <w:r w:rsidRPr="003E04D4">
        <w:rPr>
          <w:rFonts w:asciiTheme="minorHAnsi" w:hAnsiTheme="minorHAnsi" w:cstheme="minorHAnsi"/>
          <w:b/>
          <w:sz w:val="20"/>
          <w:szCs w:val="20"/>
        </w:rPr>
        <w:t>“Notice”</w:t>
      </w:r>
      <w:r>
        <w:rPr>
          <w:rFonts w:asciiTheme="minorHAnsi" w:hAnsiTheme="minorHAnsi" w:cstheme="minorHAnsi"/>
          <w:sz w:val="20"/>
          <w:szCs w:val="20"/>
        </w:rPr>
        <w:t xml:space="preserve"> means a </w:t>
      </w:r>
      <w:r w:rsidR="001E2002">
        <w:rPr>
          <w:rFonts w:asciiTheme="minorHAnsi" w:hAnsiTheme="minorHAnsi" w:cstheme="minorHAnsi"/>
          <w:sz w:val="20"/>
          <w:szCs w:val="20"/>
        </w:rPr>
        <w:t>written communication</w:t>
      </w:r>
      <w:r>
        <w:rPr>
          <w:rFonts w:asciiTheme="minorHAnsi" w:hAnsiTheme="minorHAnsi" w:cstheme="minorHAnsi"/>
          <w:sz w:val="20"/>
          <w:szCs w:val="20"/>
        </w:rPr>
        <w:t xml:space="preserve"> from one party to ano</w:t>
      </w:r>
      <w:r w:rsidR="001E2002">
        <w:rPr>
          <w:rFonts w:asciiTheme="minorHAnsi" w:hAnsiTheme="minorHAnsi" w:cstheme="minorHAnsi"/>
          <w:sz w:val="20"/>
          <w:szCs w:val="20"/>
        </w:rPr>
        <w:t xml:space="preserve">ther that is </w:t>
      </w:r>
      <w:r w:rsidR="001E2002" w:rsidRPr="007A6241">
        <w:rPr>
          <w:rFonts w:asciiTheme="minorHAnsi" w:hAnsiTheme="minorHAnsi" w:cstheme="minorHAnsi"/>
          <w:bCs/>
          <w:sz w:val="20"/>
        </w:rPr>
        <w:t xml:space="preserve">(a) delivered in person, (b) sent by registered or certified mail, or (c) sent by overnight air courier, in each case properly posted and fully prepaid to the appropriate address and recipient set forth </w:t>
      </w:r>
      <w:r w:rsidR="001E2002">
        <w:rPr>
          <w:rFonts w:asciiTheme="minorHAnsi" w:hAnsiTheme="minorHAnsi" w:cstheme="minorHAnsi"/>
          <w:bCs/>
          <w:sz w:val="20"/>
        </w:rPr>
        <w:t>in Appendix C.</w:t>
      </w:r>
    </w:p>
    <w:p w14:paraId="71A3E85B" w14:textId="7797C8FE" w:rsidR="008B1D57" w:rsidRPr="00EC158B" w:rsidRDefault="00437785" w:rsidP="003C5DDC">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w:t>
      </w:r>
      <w:r w:rsidR="0090769D">
        <w:rPr>
          <w:rFonts w:asciiTheme="minorHAnsi" w:hAnsiTheme="minorHAnsi" w:cstheme="minorHAnsi"/>
          <w:b/>
          <w:bCs/>
          <w:sz w:val="20"/>
          <w:szCs w:val="20"/>
        </w:rPr>
        <w:t>Option</w:t>
      </w:r>
      <w:r w:rsidR="007E21F5">
        <w:rPr>
          <w:rFonts w:asciiTheme="minorHAnsi" w:hAnsiTheme="minorHAnsi" w:cstheme="minorHAnsi"/>
          <w:b/>
          <w:bCs/>
          <w:sz w:val="20"/>
          <w:szCs w:val="20"/>
        </w:rPr>
        <w:t xml:space="preserve"> Term</w:t>
      </w:r>
      <w:r w:rsidRPr="00EC158B">
        <w:rPr>
          <w:rFonts w:asciiTheme="minorHAnsi" w:hAnsiTheme="minorHAnsi" w:cstheme="minorHAnsi"/>
          <w:b/>
          <w:bCs/>
          <w:sz w:val="20"/>
          <w:szCs w:val="20"/>
        </w:rPr>
        <w:t>”</w:t>
      </w:r>
      <w:r w:rsidRPr="00EC158B">
        <w:rPr>
          <w:rFonts w:asciiTheme="minorHAnsi" w:hAnsiTheme="minorHAnsi" w:cstheme="minorHAnsi"/>
          <w:sz w:val="20"/>
          <w:szCs w:val="20"/>
        </w:rPr>
        <w:t xml:space="preserve"> </w:t>
      </w:r>
      <w:r w:rsidR="00435DC8" w:rsidRPr="00EC158B">
        <w:rPr>
          <w:rFonts w:asciiTheme="minorHAnsi" w:hAnsiTheme="minorHAnsi" w:cstheme="minorHAnsi"/>
          <w:sz w:val="20"/>
          <w:szCs w:val="20"/>
        </w:rPr>
        <w:t xml:space="preserve">means </w:t>
      </w:r>
      <w:r w:rsidR="00FC4BF6">
        <w:rPr>
          <w:rFonts w:asciiTheme="minorHAnsi" w:hAnsiTheme="minorHAnsi" w:cstheme="minorHAnsi"/>
          <w:sz w:val="20"/>
          <w:szCs w:val="20"/>
        </w:rPr>
        <w:t>a</w:t>
      </w:r>
      <w:r w:rsidR="00435DC8" w:rsidRPr="00EC158B">
        <w:rPr>
          <w:rFonts w:asciiTheme="minorHAnsi" w:hAnsiTheme="minorHAnsi" w:cstheme="minorHAnsi"/>
          <w:sz w:val="20"/>
          <w:szCs w:val="20"/>
        </w:rPr>
        <w:t xml:space="preserve"> period, if any, through which this Agreement may be </w:t>
      </w:r>
      <w:r w:rsidR="00BD2BD8">
        <w:rPr>
          <w:rFonts w:asciiTheme="minorHAnsi" w:hAnsiTheme="minorHAnsi" w:cstheme="minorHAnsi"/>
          <w:sz w:val="20"/>
          <w:szCs w:val="20"/>
        </w:rPr>
        <w:t xml:space="preserve">or has been </w:t>
      </w:r>
      <w:r w:rsidR="00435DC8" w:rsidRPr="00EC158B">
        <w:rPr>
          <w:rFonts w:asciiTheme="minorHAnsi" w:hAnsiTheme="minorHAnsi" w:cstheme="minorHAnsi"/>
          <w:sz w:val="20"/>
          <w:szCs w:val="20"/>
        </w:rPr>
        <w:t xml:space="preserve">extended by </w:t>
      </w:r>
      <w:r w:rsidR="004C34B2">
        <w:rPr>
          <w:rFonts w:asciiTheme="minorHAnsi" w:hAnsiTheme="minorHAnsi" w:cstheme="minorHAnsi"/>
          <w:sz w:val="20"/>
          <w:szCs w:val="20"/>
        </w:rPr>
        <w:t xml:space="preserve">the </w:t>
      </w:r>
      <w:r w:rsidR="00814D2A">
        <w:rPr>
          <w:rFonts w:asciiTheme="minorHAnsi" w:hAnsiTheme="minorHAnsi" w:cstheme="minorHAnsi"/>
          <w:sz w:val="20"/>
          <w:szCs w:val="20"/>
        </w:rPr>
        <w:t>Court</w:t>
      </w:r>
      <w:r w:rsidRPr="00EC158B">
        <w:rPr>
          <w:rFonts w:asciiTheme="minorHAnsi" w:hAnsiTheme="minorHAnsi" w:cstheme="minorHAnsi"/>
          <w:sz w:val="20"/>
          <w:szCs w:val="20"/>
        </w:rPr>
        <w:t>.</w:t>
      </w:r>
    </w:p>
    <w:p w14:paraId="3815EBA3" w14:textId="77777777" w:rsidR="00E10CBD" w:rsidRDefault="00E10CBD" w:rsidP="003C5DDC">
      <w:pPr>
        <w:pStyle w:val="BodyTextIndent3"/>
        <w:spacing w:before="120"/>
        <w:ind w:left="0"/>
        <w:rPr>
          <w:rFonts w:asciiTheme="minorHAnsi" w:hAnsiTheme="minorHAnsi" w:cstheme="minorHAnsi"/>
          <w:b/>
          <w:bCs/>
          <w:sz w:val="20"/>
          <w:szCs w:val="20"/>
        </w:rPr>
      </w:pPr>
      <w:r>
        <w:rPr>
          <w:rFonts w:asciiTheme="minorHAnsi" w:hAnsiTheme="minorHAnsi" w:cstheme="minorHAnsi"/>
          <w:b/>
          <w:bCs/>
          <w:sz w:val="20"/>
          <w:szCs w:val="20"/>
        </w:rPr>
        <w:t xml:space="preserve">“PCC” </w:t>
      </w:r>
      <w:r w:rsidRPr="00E10CBD">
        <w:rPr>
          <w:rFonts w:asciiTheme="minorHAnsi" w:hAnsiTheme="minorHAnsi" w:cstheme="minorHAnsi"/>
          <w:bCs/>
          <w:sz w:val="20"/>
          <w:szCs w:val="20"/>
        </w:rPr>
        <w:t>refers to the California Public Contract Code.</w:t>
      </w:r>
    </w:p>
    <w:p w14:paraId="3BFD9A5E" w14:textId="77777777" w:rsidR="00F5689F" w:rsidRDefault="00F5689F" w:rsidP="00F5689F">
      <w:pPr>
        <w:pStyle w:val="BodyTextIndent3"/>
        <w:spacing w:before="120"/>
        <w:ind w:left="0"/>
        <w:rPr>
          <w:rFonts w:asciiTheme="minorHAnsi" w:hAnsiTheme="minorHAnsi" w:cstheme="minorHAnsi"/>
          <w:sz w:val="20"/>
          <w:szCs w:val="20"/>
        </w:rPr>
      </w:pPr>
      <w:r w:rsidRPr="00EC158B">
        <w:rPr>
          <w:rFonts w:asciiTheme="minorHAnsi" w:hAnsiTheme="minorHAnsi" w:cstheme="minorHAnsi"/>
          <w:b/>
          <w:bCs/>
          <w:sz w:val="20"/>
          <w:szCs w:val="20"/>
        </w:rPr>
        <w:t>“Services”</w:t>
      </w:r>
      <w:r w:rsidRPr="00EC158B">
        <w:rPr>
          <w:rFonts w:asciiTheme="minorHAnsi" w:hAnsiTheme="minorHAnsi" w:cstheme="minorHAnsi"/>
          <w:sz w:val="20"/>
          <w:szCs w:val="20"/>
        </w:rPr>
        <w:t xml:space="preserve"> </w:t>
      </w:r>
      <w:r>
        <w:rPr>
          <w:rFonts w:asciiTheme="minorHAnsi" w:hAnsiTheme="minorHAnsi" w:cstheme="minorHAnsi"/>
          <w:sz w:val="20"/>
          <w:szCs w:val="20"/>
        </w:rPr>
        <w:t>is</w:t>
      </w:r>
      <w:r w:rsidRPr="00EC158B">
        <w:rPr>
          <w:rFonts w:asciiTheme="minorHAnsi" w:hAnsiTheme="minorHAnsi" w:cstheme="minorHAnsi"/>
          <w:sz w:val="20"/>
          <w:szCs w:val="20"/>
        </w:rPr>
        <w:t xml:space="preserve"> defined in Appendix A.</w:t>
      </w:r>
    </w:p>
    <w:p w14:paraId="0B17CCF0" w14:textId="77777777" w:rsidR="00325924" w:rsidRPr="00EC158B" w:rsidRDefault="00325924" w:rsidP="00F5689F">
      <w:pPr>
        <w:pStyle w:val="BodyTextIndent3"/>
        <w:spacing w:before="120"/>
        <w:ind w:left="0"/>
        <w:rPr>
          <w:rFonts w:asciiTheme="minorHAnsi" w:hAnsiTheme="minorHAnsi" w:cstheme="minorHAnsi"/>
          <w:sz w:val="20"/>
          <w:szCs w:val="20"/>
        </w:rPr>
      </w:pPr>
      <w:r w:rsidRPr="00325924">
        <w:rPr>
          <w:rFonts w:asciiTheme="minorHAnsi" w:hAnsiTheme="minorHAnsi" w:cstheme="minorHAnsi"/>
          <w:b/>
          <w:sz w:val="20"/>
        </w:rPr>
        <w:t>“Stop Work Order”</w:t>
      </w:r>
      <w:r>
        <w:rPr>
          <w:rFonts w:asciiTheme="minorHAnsi" w:hAnsiTheme="minorHAnsi" w:cstheme="minorHAnsi"/>
          <w:sz w:val="20"/>
        </w:rPr>
        <w:t xml:space="preserve"> is defined in Appendix B.</w:t>
      </w:r>
    </w:p>
    <w:p w14:paraId="2B1DBCED" w14:textId="77777777" w:rsidR="009C3D22" w:rsidRDefault="00437785" w:rsidP="005C5777">
      <w:pPr>
        <w:pStyle w:val="BodyText"/>
        <w:spacing w:before="120" w:after="120" w:line="240" w:lineRule="auto"/>
        <w:rPr>
          <w:rFonts w:asciiTheme="minorHAnsi" w:hAnsiTheme="minorHAnsi" w:cstheme="minorHAnsi"/>
          <w:sz w:val="20"/>
        </w:rPr>
      </w:pPr>
      <w:r w:rsidRPr="00EC158B">
        <w:rPr>
          <w:rFonts w:asciiTheme="minorHAnsi" w:hAnsiTheme="minorHAnsi" w:cstheme="minorHAnsi"/>
          <w:b/>
          <w:bCs/>
          <w:sz w:val="20"/>
        </w:rPr>
        <w:t xml:space="preserve">“Term” </w:t>
      </w:r>
      <w:r w:rsidRPr="00EC158B">
        <w:rPr>
          <w:rFonts w:asciiTheme="minorHAnsi" w:hAnsiTheme="minorHAnsi" w:cstheme="minorHAnsi"/>
          <w:sz w:val="20"/>
        </w:rPr>
        <w:t xml:space="preserve">comprises the Initial Term and any </w:t>
      </w:r>
      <w:r w:rsidR="0090769D">
        <w:rPr>
          <w:rFonts w:asciiTheme="minorHAnsi" w:hAnsiTheme="minorHAnsi" w:cstheme="minorHAnsi"/>
          <w:sz w:val="20"/>
        </w:rPr>
        <w:t>Option</w:t>
      </w:r>
      <w:r w:rsidR="007E21F5">
        <w:rPr>
          <w:rFonts w:asciiTheme="minorHAnsi" w:hAnsiTheme="minorHAnsi" w:cstheme="minorHAnsi"/>
          <w:sz w:val="20"/>
        </w:rPr>
        <w:t xml:space="preserve"> Term</w:t>
      </w:r>
      <w:r w:rsidR="00FC4BF6">
        <w:rPr>
          <w:rFonts w:asciiTheme="minorHAnsi" w:hAnsiTheme="minorHAnsi" w:cstheme="minorHAnsi"/>
          <w:sz w:val="20"/>
        </w:rPr>
        <w:t>s</w:t>
      </w:r>
      <w:r w:rsidRPr="00EC158B">
        <w:rPr>
          <w:rFonts w:asciiTheme="minorHAnsi" w:hAnsiTheme="minorHAnsi" w:cstheme="minorHAnsi"/>
          <w:sz w:val="20"/>
        </w:rPr>
        <w:t>.</w:t>
      </w:r>
      <w:r w:rsidR="00C337CA">
        <w:rPr>
          <w:rFonts w:asciiTheme="minorHAnsi" w:hAnsiTheme="minorHAnsi" w:cstheme="minorHAnsi"/>
          <w:sz w:val="20"/>
        </w:rPr>
        <w:t xml:space="preserve"> </w:t>
      </w:r>
    </w:p>
    <w:p w14:paraId="2EE58A3E" w14:textId="77777777" w:rsidR="00C337CA" w:rsidRPr="0037441E" w:rsidRDefault="00C337CA" w:rsidP="00C337CA">
      <w:pPr>
        <w:pStyle w:val="JBCMHeading2"/>
        <w:jc w:val="center"/>
        <w:rPr>
          <w:rStyle w:val="Heading4Char"/>
          <w:rFonts w:asciiTheme="minorHAnsi" w:hAnsiTheme="minorHAnsi" w:cstheme="minorHAnsi"/>
          <w:i w:val="0"/>
          <w:sz w:val="20"/>
          <w:szCs w:val="20"/>
        </w:rPr>
      </w:pPr>
      <w:r w:rsidRPr="0037441E">
        <w:rPr>
          <w:rStyle w:val="Heading4Char"/>
          <w:rFonts w:asciiTheme="minorHAnsi" w:hAnsiTheme="minorHAnsi" w:cstheme="minorHAnsi"/>
          <w:i w:val="0"/>
          <w:sz w:val="20"/>
          <w:szCs w:val="20"/>
        </w:rPr>
        <w:lastRenderedPageBreak/>
        <w:t>APPENDIX E</w:t>
      </w:r>
    </w:p>
    <w:p w14:paraId="36F54491" w14:textId="77777777" w:rsidR="00C337CA" w:rsidRPr="0037441E" w:rsidRDefault="00C337CA" w:rsidP="00C337CA">
      <w:pPr>
        <w:rPr>
          <w:rFonts w:asciiTheme="minorHAnsi" w:hAnsiTheme="minorHAnsi" w:cstheme="minorHAnsi"/>
          <w:sz w:val="20"/>
        </w:rPr>
      </w:pPr>
    </w:p>
    <w:p w14:paraId="7A54328F" w14:textId="77777777" w:rsidR="00695544"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 xml:space="preserve">UNRUH CIVIL RIGHTS ACT AND </w:t>
      </w:r>
    </w:p>
    <w:p w14:paraId="0B248785" w14:textId="77777777" w:rsidR="00C337CA" w:rsidRPr="0037441E" w:rsidRDefault="00C337CA" w:rsidP="00C337CA">
      <w:pPr>
        <w:spacing w:line="300" w:lineRule="atLeast"/>
        <w:jc w:val="center"/>
        <w:rPr>
          <w:rFonts w:asciiTheme="minorHAnsi" w:hAnsiTheme="minorHAnsi" w:cstheme="minorHAnsi"/>
          <w:b/>
          <w:bCs/>
          <w:sz w:val="20"/>
          <w:u w:val="single"/>
        </w:rPr>
      </w:pPr>
      <w:r w:rsidRPr="0037441E">
        <w:rPr>
          <w:rFonts w:asciiTheme="minorHAnsi" w:hAnsiTheme="minorHAnsi" w:cstheme="minorHAnsi"/>
          <w:b/>
          <w:bCs/>
          <w:sz w:val="20"/>
          <w:u w:val="single"/>
        </w:rPr>
        <w:t>CALIFORNIA FAIR EMPLOYMENT AND HOUSING ACT CERTIFICATION</w:t>
      </w:r>
    </w:p>
    <w:p w14:paraId="136FBEA1" w14:textId="77777777" w:rsidR="00C337CA" w:rsidRPr="00C337CA" w:rsidRDefault="00C337CA" w:rsidP="00C337CA">
      <w:pPr>
        <w:spacing w:line="300" w:lineRule="atLeast"/>
        <w:jc w:val="center"/>
        <w:rPr>
          <w:rFonts w:cs="Arial"/>
          <w:b/>
          <w:bCs/>
          <w:sz w:val="20"/>
          <w:u w:val="single"/>
        </w:rPr>
      </w:pPr>
    </w:p>
    <w:p w14:paraId="40F0DAA3" w14:textId="3EE58660" w:rsidR="00C337CA" w:rsidRPr="00C337CA" w:rsidRDefault="00C337CA" w:rsidP="00C337CA">
      <w:pPr>
        <w:spacing w:after="120" w:line="300" w:lineRule="atLeast"/>
        <w:rPr>
          <w:rFonts w:cs="Arial"/>
          <w:sz w:val="20"/>
        </w:rPr>
      </w:pPr>
      <w:r w:rsidRPr="00C337CA">
        <w:rPr>
          <w:rFonts w:cs="Arial"/>
          <w:sz w:val="20"/>
        </w:rPr>
        <w:t xml:space="preserve">Pursuant to Public Contract Code (PCC) section 2010, the following certifications must be provided when (i) submitting a bid or proposal to the </w:t>
      </w:r>
      <w:r w:rsidR="00814D2A">
        <w:rPr>
          <w:rFonts w:cs="Arial"/>
          <w:sz w:val="20"/>
        </w:rPr>
        <w:t>Court</w:t>
      </w:r>
      <w:r>
        <w:rPr>
          <w:rFonts w:cs="Arial"/>
          <w:sz w:val="20"/>
        </w:rPr>
        <w:t xml:space="preserve"> </w:t>
      </w:r>
      <w:r w:rsidRPr="00C337CA">
        <w:rPr>
          <w:rFonts w:cs="Arial"/>
          <w:sz w:val="20"/>
        </w:rPr>
        <w:t xml:space="preserve">for a solicitation of goods or services of $100,000 or more, or (ii) entering into or renewing a contract with the </w:t>
      </w:r>
      <w:r w:rsidR="00814D2A">
        <w:rPr>
          <w:rFonts w:cs="Arial"/>
          <w:sz w:val="20"/>
        </w:rPr>
        <w:t>Court</w:t>
      </w:r>
      <w:r>
        <w:rPr>
          <w:rFonts w:cs="Arial"/>
          <w:sz w:val="20"/>
        </w:rPr>
        <w:t xml:space="preserve"> </w:t>
      </w:r>
      <w:r w:rsidRPr="00C337CA">
        <w:rPr>
          <w:rFonts w:cs="Arial"/>
          <w:sz w:val="20"/>
        </w:rPr>
        <w:t>for the purchase of goods or services of $100,000 or more.</w:t>
      </w:r>
    </w:p>
    <w:p w14:paraId="7300893C" w14:textId="77777777" w:rsidR="00C337CA" w:rsidRPr="00C337CA" w:rsidRDefault="00C337CA" w:rsidP="00C337CA">
      <w:pPr>
        <w:widowControl w:val="0"/>
        <w:spacing w:after="120" w:line="300" w:lineRule="atLeast"/>
        <w:rPr>
          <w:rFonts w:cs="Arial"/>
          <w:b/>
          <w:bCs/>
          <w:sz w:val="20"/>
          <w:u w:val="single"/>
        </w:rPr>
      </w:pPr>
      <w:r w:rsidRPr="00C337CA">
        <w:rPr>
          <w:rFonts w:cs="Arial"/>
          <w:b/>
          <w:bCs/>
          <w:sz w:val="20"/>
          <w:u w:val="single"/>
        </w:rPr>
        <w:t>CERTIFICATIONS:</w:t>
      </w:r>
    </w:p>
    <w:p w14:paraId="769DC3D2" w14:textId="77777777" w:rsidR="00C337CA" w:rsidRPr="00C337CA" w:rsidRDefault="00C337CA" w:rsidP="00C337CA">
      <w:pPr>
        <w:tabs>
          <w:tab w:val="left" w:pos="720"/>
        </w:tabs>
        <w:spacing w:after="120" w:line="300" w:lineRule="atLeast"/>
        <w:ind w:left="1440" w:hanging="1440"/>
        <w:rPr>
          <w:rFonts w:cs="Arial"/>
          <w:sz w:val="20"/>
        </w:rPr>
      </w:pPr>
      <w:r w:rsidRPr="00C337CA">
        <w:rPr>
          <w:rFonts w:cs="Arial"/>
          <w:sz w:val="20"/>
        </w:rPr>
        <w:t xml:space="preserve">1. </w:t>
      </w:r>
      <w:r w:rsidRPr="00C337CA">
        <w:rPr>
          <w:rFonts w:cs="Arial"/>
          <w:sz w:val="20"/>
        </w:rPr>
        <w:tab/>
      </w:r>
      <w:r w:rsidR="00AC2E92">
        <w:rPr>
          <w:rFonts w:cs="Arial"/>
          <w:sz w:val="20"/>
        </w:rPr>
        <w:t>Contractor is</w:t>
      </w:r>
      <w:r w:rsidRPr="00C337CA">
        <w:rPr>
          <w:rFonts w:cs="Arial"/>
          <w:sz w:val="20"/>
        </w:rPr>
        <w:t xml:space="preserve"> in compliance with the Unruh Civil Rights Act (Section 51 of the Civil Code);</w:t>
      </w:r>
    </w:p>
    <w:p w14:paraId="1D6E4767" w14:textId="77777777" w:rsidR="00C337CA" w:rsidRPr="00C337CA" w:rsidRDefault="00C337CA" w:rsidP="00C337CA">
      <w:pPr>
        <w:tabs>
          <w:tab w:val="left" w:pos="720"/>
        </w:tabs>
        <w:spacing w:after="120" w:line="300" w:lineRule="atLeast"/>
        <w:ind w:left="720" w:hanging="720"/>
        <w:rPr>
          <w:rFonts w:cs="Arial"/>
          <w:b/>
          <w:sz w:val="20"/>
        </w:rPr>
      </w:pPr>
      <w:r w:rsidRPr="00C337CA">
        <w:rPr>
          <w:rFonts w:cs="Arial"/>
          <w:sz w:val="20"/>
        </w:rPr>
        <w:t xml:space="preserve">2. </w:t>
      </w:r>
      <w:r w:rsidRPr="00C337CA">
        <w:rPr>
          <w:rFonts w:cs="Arial"/>
          <w:sz w:val="20"/>
        </w:rPr>
        <w:tab/>
      </w:r>
      <w:r w:rsidR="00AC2E92">
        <w:rPr>
          <w:rFonts w:cs="Arial"/>
          <w:sz w:val="20"/>
        </w:rPr>
        <w:t xml:space="preserve">Contractor is </w:t>
      </w:r>
      <w:r w:rsidRPr="00C337CA">
        <w:rPr>
          <w:rFonts w:cs="Arial"/>
          <w:sz w:val="20"/>
        </w:rPr>
        <w:t>in compliance with the California Fair Employment and Housing Act (Chapter 7 (commencing with Section 12960) of Part 2.8 of Division 3 of the Title 2 of the Government Code);</w:t>
      </w:r>
    </w:p>
    <w:p w14:paraId="2AB5F47D" w14:textId="77777777" w:rsidR="00C337CA" w:rsidRDefault="00C337CA" w:rsidP="00C337CA">
      <w:pPr>
        <w:tabs>
          <w:tab w:val="left" w:pos="720"/>
        </w:tabs>
        <w:spacing w:after="120" w:line="300" w:lineRule="atLeast"/>
        <w:ind w:left="720" w:hanging="720"/>
        <w:rPr>
          <w:rFonts w:cs="Arial"/>
          <w:sz w:val="20"/>
        </w:rPr>
      </w:pPr>
      <w:r w:rsidRPr="00C337CA">
        <w:rPr>
          <w:rFonts w:cs="Arial"/>
          <w:sz w:val="20"/>
        </w:rPr>
        <w:t>3.</w:t>
      </w:r>
      <w:r w:rsidRPr="00C337CA">
        <w:rPr>
          <w:rFonts w:cs="Arial"/>
          <w:sz w:val="20"/>
        </w:rPr>
        <w:tab/>
      </w:r>
      <w:r w:rsidR="00AC2E92">
        <w:rPr>
          <w:rFonts w:cs="Arial"/>
          <w:sz w:val="20"/>
        </w:rPr>
        <w:t xml:space="preserve">Contractor does </w:t>
      </w:r>
      <w:r w:rsidRPr="00C337CA">
        <w:rPr>
          <w:rFonts w:cs="Arial"/>
          <w:sz w:val="20"/>
        </w:rPr>
        <w:t xml:space="preserve">not have any policy against any sovereign nation or peoples recognized by the government of the United States, including, but not limited to, the nation and people of Israel, that is used to discriminate in violation of the Unruh Civil Rights Act (Section 51 of the Civil Code) or the California Fair Employment and Housing Act (Chapter 7 (commencing with Section 12960) of Part 2.8 of Division 3 of </w:t>
      </w:r>
      <w:r w:rsidR="006E5AFD">
        <w:rPr>
          <w:rFonts w:cs="Arial"/>
          <w:sz w:val="20"/>
        </w:rPr>
        <w:t xml:space="preserve">Title 2 of the Government Code); </w:t>
      </w:r>
      <w:r w:rsidR="006E5AFD" w:rsidRPr="00C337CA">
        <w:rPr>
          <w:rFonts w:cs="Arial"/>
          <w:b/>
          <w:sz w:val="20"/>
        </w:rPr>
        <w:t>and</w:t>
      </w:r>
    </w:p>
    <w:p w14:paraId="2171307C" w14:textId="77777777" w:rsidR="00A803FD" w:rsidRPr="00A803FD" w:rsidRDefault="00A803FD" w:rsidP="00A803FD">
      <w:pPr>
        <w:tabs>
          <w:tab w:val="left" w:pos="720"/>
        </w:tabs>
        <w:autoSpaceDE w:val="0"/>
        <w:autoSpaceDN w:val="0"/>
        <w:spacing w:after="120" w:line="300" w:lineRule="atLeast"/>
        <w:ind w:left="720" w:hanging="720"/>
        <w:rPr>
          <w:rFonts w:asciiTheme="minorHAnsi" w:hAnsiTheme="minorHAnsi" w:cstheme="minorHAnsi"/>
          <w:sz w:val="20"/>
        </w:rPr>
      </w:pPr>
      <w:r w:rsidRPr="00A803FD">
        <w:rPr>
          <w:rFonts w:asciiTheme="minorHAnsi" w:hAnsiTheme="minorHAnsi" w:cstheme="minorHAnsi"/>
          <w:sz w:val="20"/>
        </w:rPr>
        <w:t>4.</w:t>
      </w:r>
      <w:r w:rsidRPr="00A803FD">
        <w:rPr>
          <w:rFonts w:asciiTheme="minorHAnsi" w:hAnsiTheme="minorHAnsi" w:cstheme="minorHAnsi"/>
          <w:sz w:val="20"/>
        </w:rPr>
        <w:tab/>
        <w:t>Any policy adopted by a person or actions taken thereunder that are reasonably necessary to comply with federal or state sanctions or laws affecting sovereign nations or their nationals shall not be construed as unlawful discrimination in violation of the Unruh Civil Rights Act (Section 51 of the Civil Code) or the California Fair Employment and Housing Act (Chapter 7 (commencing with Section 12960) of Part 2.8 of Division 3 of Title 2 of the Government Code</w:t>
      </w:r>
      <w:r w:rsidR="00062B39">
        <w:rPr>
          <w:rFonts w:asciiTheme="minorHAnsi" w:hAnsiTheme="minorHAnsi" w:cstheme="minorHAnsi"/>
          <w:sz w:val="20"/>
        </w:rPr>
        <w:t>)</w:t>
      </w:r>
      <w:r w:rsidRPr="00A803FD">
        <w:rPr>
          <w:rFonts w:asciiTheme="minorHAnsi" w:hAnsiTheme="minorHAnsi" w:cstheme="minorHAnsi"/>
          <w:sz w:val="20"/>
        </w:rPr>
        <w:t>.</w:t>
      </w:r>
    </w:p>
    <w:p w14:paraId="0E5DCD0E" w14:textId="77777777" w:rsidR="00A803FD" w:rsidRPr="00C337CA" w:rsidRDefault="00A803FD" w:rsidP="00C337CA">
      <w:pPr>
        <w:tabs>
          <w:tab w:val="left" w:pos="720"/>
        </w:tabs>
        <w:spacing w:after="120" w:line="300" w:lineRule="atLeast"/>
        <w:ind w:left="720" w:hanging="720"/>
        <w:rPr>
          <w:rFonts w:cs="Arial"/>
          <w:sz w:val="20"/>
        </w:rPr>
      </w:pPr>
    </w:p>
    <w:p w14:paraId="3F905AEB" w14:textId="77777777" w:rsidR="00C337CA" w:rsidRPr="00C337CA" w:rsidRDefault="00C337CA" w:rsidP="00C337CA">
      <w:pPr>
        <w:widowControl w:val="0"/>
        <w:spacing w:line="300" w:lineRule="atLeast"/>
        <w:rPr>
          <w:rFonts w:cs="Arial"/>
          <w:sz w:val="20"/>
        </w:rPr>
      </w:pPr>
      <w:r w:rsidRPr="00C337CA">
        <w:rPr>
          <w:rFonts w:cs="Arial"/>
          <w:sz w:val="20"/>
        </w:rPr>
        <w:t xml:space="preserve">The certifications made in this document are made under penalty of perjury under the laws of the State of California. I, the official named below, certify that I am duly authorized to legally bind the </w:t>
      </w:r>
      <w:r w:rsidR="00AC2E92">
        <w:rPr>
          <w:rFonts w:cs="Arial"/>
          <w:sz w:val="20"/>
        </w:rPr>
        <w:t xml:space="preserve">Contractor </w:t>
      </w:r>
      <w:r w:rsidRPr="00C337CA">
        <w:rPr>
          <w:rFonts w:cs="Arial"/>
          <w:sz w:val="20"/>
        </w:rPr>
        <w:t xml:space="preserve">to the certifications made in this document. </w:t>
      </w:r>
    </w:p>
    <w:p w14:paraId="1FFCB221" w14:textId="77777777" w:rsidR="00C337CA" w:rsidRPr="00C337CA" w:rsidRDefault="00C337CA" w:rsidP="00C337CA">
      <w:pPr>
        <w:widowControl w:val="0"/>
        <w:spacing w:line="300" w:lineRule="atLeast"/>
        <w:rPr>
          <w:rFonts w:cs="Arial"/>
          <w:sz w:val="20"/>
        </w:rPr>
      </w:pPr>
    </w:p>
    <w:tbl>
      <w:tblPr>
        <w:tblW w:w="0" w:type="auto"/>
        <w:tblInd w:w="75" w:type="dxa"/>
        <w:tblCellMar>
          <w:left w:w="0" w:type="dxa"/>
          <w:right w:w="0" w:type="dxa"/>
        </w:tblCellMar>
        <w:tblLook w:val="0000" w:firstRow="0" w:lastRow="0" w:firstColumn="0" w:lastColumn="0" w:noHBand="0" w:noVBand="0"/>
      </w:tblPr>
      <w:tblGrid>
        <w:gridCol w:w="3772"/>
        <w:gridCol w:w="2629"/>
        <w:gridCol w:w="2314"/>
      </w:tblGrid>
      <w:tr w:rsidR="00C337CA" w:rsidRPr="00C337CA" w14:paraId="6C29CD6C" w14:textId="77777777" w:rsidTr="00814D2A">
        <w:trPr>
          <w:trHeight w:val="480"/>
        </w:trPr>
        <w:tc>
          <w:tcPr>
            <w:tcW w:w="6401" w:type="dxa"/>
            <w:gridSpan w:val="2"/>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3C4A5DC7" w14:textId="77777777" w:rsidR="00C337CA" w:rsidRPr="00C337CA" w:rsidRDefault="00AC2E92" w:rsidP="00814D2A">
            <w:pPr>
              <w:keepNext/>
              <w:spacing w:line="480" w:lineRule="auto"/>
              <w:rPr>
                <w:rFonts w:cs="Arial"/>
                <w:sz w:val="20"/>
              </w:rPr>
            </w:pPr>
            <w:r>
              <w:rPr>
                <w:rFonts w:cs="Arial"/>
                <w:i/>
                <w:iCs/>
                <w:sz w:val="20"/>
              </w:rPr>
              <w:t>Contractor</w:t>
            </w:r>
            <w:r w:rsidR="00C337CA" w:rsidRPr="00C337CA">
              <w:rPr>
                <w:rFonts w:cs="Arial"/>
                <w:i/>
                <w:iCs/>
                <w:sz w:val="20"/>
              </w:rPr>
              <w:t xml:space="preserve"> Name (Printed)</w:t>
            </w:r>
          </w:p>
        </w:tc>
        <w:tc>
          <w:tcPr>
            <w:tcW w:w="2314" w:type="dxa"/>
            <w:tcBorders>
              <w:top w:val="double" w:sz="6" w:space="0" w:color="808080"/>
              <w:left w:val="nil"/>
              <w:bottom w:val="double" w:sz="6" w:space="0" w:color="808080"/>
              <w:right w:val="double" w:sz="6" w:space="0" w:color="808080"/>
            </w:tcBorders>
            <w:tcMar>
              <w:top w:w="0" w:type="dxa"/>
              <w:left w:w="75" w:type="dxa"/>
              <w:bottom w:w="0" w:type="dxa"/>
              <w:right w:w="75" w:type="dxa"/>
            </w:tcMar>
          </w:tcPr>
          <w:p w14:paraId="0BFC6134" w14:textId="77777777" w:rsidR="00C337CA" w:rsidRPr="00C337CA" w:rsidRDefault="00C337CA" w:rsidP="00814D2A">
            <w:pPr>
              <w:keepNext/>
              <w:spacing w:line="480" w:lineRule="auto"/>
              <w:rPr>
                <w:rFonts w:cs="Arial"/>
                <w:sz w:val="20"/>
              </w:rPr>
            </w:pPr>
            <w:r w:rsidRPr="00C337CA">
              <w:rPr>
                <w:rFonts w:cs="Arial"/>
                <w:i/>
                <w:iCs/>
                <w:sz w:val="20"/>
              </w:rPr>
              <w:t>Federal ID Number </w:t>
            </w:r>
          </w:p>
        </w:tc>
      </w:tr>
      <w:tr w:rsidR="00C337CA" w:rsidRPr="00C337CA" w14:paraId="0358BF68" w14:textId="77777777" w:rsidTr="00814D2A">
        <w:trPr>
          <w:trHeight w:val="300"/>
        </w:trPr>
        <w:tc>
          <w:tcPr>
            <w:tcW w:w="8715" w:type="dxa"/>
            <w:gridSpan w:val="3"/>
            <w:tcBorders>
              <w:top w:val="double" w:sz="6" w:space="0" w:color="808080"/>
              <w:left w:val="double" w:sz="6" w:space="0" w:color="808080"/>
              <w:bottom w:val="double" w:sz="6" w:space="0" w:color="808080"/>
              <w:right w:val="double" w:sz="6" w:space="0" w:color="808080"/>
            </w:tcBorders>
            <w:tcMar>
              <w:top w:w="0" w:type="dxa"/>
              <w:left w:w="75" w:type="dxa"/>
              <w:bottom w:w="0" w:type="dxa"/>
              <w:right w:w="75" w:type="dxa"/>
            </w:tcMar>
          </w:tcPr>
          <w:p w14:paraId="1ABA97A8" w14:textId="77777777" w:rsidR="00C337CA" w:rsidRPr="00C337CA" w:rsidRDefault="00C337CA" w:rsidP="00814D2A">
            <w:pPr>
              <w:keepNext/>
              <w:spacing w:line="480" w:lineRule="auto"/>
              <w:rPr>
                <w:rFonts w:cs="Arial"/>
                <w:sz w:val="20"/>
              </w:rPr>
            </w:pPr>
            <w:r w:rsidRPr="00C337CA">
              <w:rPr>
                <w:rFonts w:cs="Arial"/>
                <w:i/>
                <w:iCs/>
                <w:sz w:val="20"/>
              </w:rPr>
              <w:t>By (Authorized Signature)</w:t>
            </w:r>
          </w:p>
        </w:tc>
      </w:tr>
      <w:tr w:rsidR="00C337CA" w:rsidRPr="00C337CA" w14:paraId="4F3A4242" w14:textId="77777777" w:rsidTr="00814D2A">
        <w:trPr>
          <w:trHeight w:val="300"/>
        </w:trPr>
        <w:tc>
          <w:tcPr>
            <w:tcW w:w="8715" w:type="dxa"/>
            <w:gridSpan w:val="3"/>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7EB3B52C" w14:textId="77777777" w:rsidR="00C337CA" w:rsidRPr="00C337CA" w:rsidRDefault="00C337CA" w:rsidP="00814D2A">
            <w:pPr>
              <w:keepNext/>
              <w:spacing w:line="480" w:lineRule="auto"/>
              <w:rPr>
                <w:rFonts w:cs="Arial"/>
                <w:sz w:val="20"/>
              </w:rPr>
            </w:pPr>
            <w:r w:rsidRPr="00C337CA">
              <w:rPr>
                <w:rFonts w:cs="Arial"/>
                <w:i/>
                <w:iCs/>
                <w:sz w:val="20"/>
              </w:rPr>
              <w:t>Printed Name and Title of Person Signing </w:t>
            </w:r>
          </w:p>
        </w:tc>
      </w:tr>
      <w:tr w:rsidR="00C337CA" w:rsidRPr="00C337CA" w14:paraId="1DE4502E" w14:textId="77777777" w:rsidTr="00814D2A">
        <w:trPr>
          <w:trHeight w:val="390"/>
        </w:trPr>
        <w:tc>
          <w:tcPr>
            <w:tcW w:w="3772" w:type="dxa"/>
            <w:tcBorders>
              <w:top w:val="nil"/>
              <w:left w:val="double" w:sz="6" w:space="0" w:color="808080"/>
              <w:bottom w:val="double" w:sz="6" w:space="0" w:color="808080"/>
              <w:right w:val="double" w:sz="6" w:space="0" w:color="808080"/>
            </w:tcBorders>
            <w:tcMar>
              <w:top w:w="0" w:type="dxa"/>
              <w:left w:w="75" w:type="dxa"/>
              <w:bottom w:w="0" w:type="dxa"/>
              <w:right w:w="75" w:type="dxa"/>
            </w:tcMar>
          </w:tcPr>
          <w:p w14:paraId="090CBFC3" w14:textId="77777777" w:rsidR="00C337CA" w:rsidRPr="00C337CA" w:rsidRDefault="00C337CA" w:rsidP="00814D2A">
            <w:pPr>
              <w:keepNext/>
              <w:spacing w:line="480" w:lineRule="auto"/>
              <w:rPr>
                <w:rFonts w:cs="Arial"/>
                <w:sz w:val="20"/>
              </w:rPr>
            </w:pPr>
            <w:r w:rsidRPr="00C337CA">
              <w:rPr>
                <w:rFonts w:cs="Arial"/>
                <w:i/>
                <w:iCs/>
                <w:sz w:val="20"/>
              </w:rPr>
              <w:t>Date Executed</w:t>
            </w:r>
          </w:p>
        </w:tc>
        <w:tc>
          <w:tcPr>
            <w:tcW w:w="4943" w:type="dxa"/>
            <w:gridSpan w:val="2"/>
            <w:tcBorders>
              <w:top w:val="nil"/>
              <w:left w:val="nil"/>
              <w:bottom w:val="double" w:sz="6" w:space="0" w:color="808080"/>
              <w:right w:val="double" w:sz="6" w:space="0" w:color="808080"/>
            </w:tcBorders>
            <w:tcMar>
              <w:top w:w="0" w:type="dxa"/>
              <w:left w:w="75" w:type="dxa"/>
              <w:bottom w:w="0" w:type="dxa"/>
              <w:right w:w="75" w:type="dxa"/>
            </w:tcMar>
          </w:tcPr>
          <w:p w14:paraId="492550E4" w14:textId="77777777" w:rsidR="00C337CA" w:rsidRPr="00C337CA" w:rsidRDefault="00C337CA" w:rsidP="00814D2A">
            <w:pPr>
              <w:keepNext/>
              <w:rPr>
                <w:rFonts w:cs="Arial"/>
                <w:i/>
                <w:iCs/>
                <w:sz w:val="20"/>
              </w:rPr>
            </w:pPr>
            <w:r w:rsidRPr="00C337CA">
              <w:rPr>
                <w:rFonts w:cs="Arial"/>
                <w:i/>
                <w:iCs/>
                <w:sz w:val="20"/>
              </w:rPr>
              <w:t>Executed in the County of _________ in the State of ____________</w:t>
            </w:r>
          </w:p>
          <w:p w14:paraId="379D0562" w14:textId="77777777" w:rsidR="00C337CA" w:rsidRPr="00C337CA" w:rsidRDefault="00C337CA" w:rsidP="00814D2A">
            <w:pPr>
              <w:keepNext/>
              <w:rPr>
                <w:rFonts w:cs="Arial"/>
                <w:sz w:val="20"/>
              </w:rPr>
            </w:pPr>
          </w:p>
        </w:tc>
      </w:tr>
    </w:tbl>
    <w:p w14:paraId="5AE4A470" w14:textId="77777777" w:rsidR="00C337CA" w:rsidRPr="00C337CA" w:rsidRDefault="00C337CA" w:rsidP="00C337CA">
      <w:pPr>
        <w:rPr>
          <w:rFonts w:asciiTheme="minorHAnsi" w:hAnsiTheme="minorHAnsi" w:cstheme="minorHAnsi"/>
          <w:sz w:val="20"/>
          <w:lang w:bidi="en-US"/>
        </w:rPr>
      </w:pPr>
    </w:p>
    <w:p w14:paraId="10855194" w14:textId="77777777" w:rsidR="009C3D22" w:rsidRPr="00C337CA" w:rsidRDefault="009C3D22" w:rsidP="005C5777">
      <w:pPr>
        <w:pStyle w:val="BodyText"/>
        <w:spacing w:before="120" w:after="120" w:line="240" w:lineRule="auto"/>
        <w:rPr>
          <w:rFonts w:asciiTheme="minorHAnsi" w:hAnsiTheme="minorHAnsi" w:cstheme="minorHAnsi"/>
          <w:sz w:val="20"/>
        </w:rPr>
      </w:pPr>
    </w:p>
    <w:p w14:paraId="65975C07" w14:textId="77777777" w:rsidR="009C3D22" w:rsidRPr="00C337CA" w:rsidRDefault="009C3D22" w:rsidP="005C5777">
      <w:pPr>
        <w:pStyle w:val="BodyText"/>
        <w:spacing w:before="120" w:after="120" w:line="240" w:lineRule="auto"/>
        <w:rPr>
          <w:rFonts w:asciiTheme="minorHAnsi" w:hAnsiTheme="minorHAnsi" w:cstheme="minorHAnsi"/>
          <w:sz w:val="20"/>
        </w:rPr>
      </w:pPr>
    </w:p>
    <w:p w14:paraId="7AB25A65" w14:textId="77777777" w:rsidR="009C3D22" w:rsidRPr="00C337CA" w:rsidRDefault="009C3D22" w:rsidP="005C5777">
      <w:pPr>
        <w:pStyle w:val="BodyText"/>
        <w:spacing w:before="120" w:after="120" w:line="240" w:lineRule="auto"/>
        <w:rPr>
          <w:rFonts w:asciiTheme="minorHAnsi" w:hAnsiTheme="minorHAnsi" w:cstheme="minorHAnsi"/>
          <w:sz w:val="20"/>
        </w:rPr>
      </w:pPr>
    </w:p>
    <w:sectPr w:rsidR="009C3D22" w:rsidRPr="00C337CA" w:rsidSect="008B493E">
      <w:footerReference w:type="default" r:id="rId2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E77D851" w14:textId="77777777" w:rsidR="009C5A96" w:rsidRDefault="009C5A96" w:rsidP="00437785">
      <w:r>
        <w:separator/>
      </w:r>
    </w:p>
  </w:endnote>
  <w:endnote w:type="continuationSeparator" w:id="0">
    <w:p w14:paraId="69DEA5A1" w14:textId="77777777" w:rsidR="009C5A96" w:rsidRDefault="009C5A96" w:rsidP="0043778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Bold">
    <w:altName w:val="Times New Roman"/>
    <w:panose1 w:val="02020803070505020304"/>
    <w:charset w:val="00"/>
    <w:family w:val="roman"/>
    <w:notTrueType/>
    <w:pitch w:val="default"/>
  </w:font>
  <w:font w:name="Wingdings">
    <w:panose1 w:val="05000000000000000000"/>
    <w:charset w:val="02"/>
    <w:family w:val="auto"/>
    <w:pitch w:val="variable"/>
    <w:sig w:usb0="00000000" w:usb1="10000000" w:usb2="00000000" w:usb3="00000000" w:csb0="80000000" w:csb1="00000000"/>
  </w:font>
  <w:font w:name="Arial Black">
    <w:panose1 w:val="020B0A04020102020204"/>
    <w:charset w:val="00"/>
    <w:family w:val="swiss"/>
    <w:pitch w:val="variable"/>
    <w:sig w:usb0="A00002AF" w:usb1="400078FB"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A79083" w14:textId="77777777" w:rsidR="005E2F77" w:rsidRDefault="005E2F77" w:rsidP="00686493">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14:paraId="5B5FDEC2" w14:textId="77777777" w:rsidR="005E2F77" w:rsidRDefault="005E2F77" w:rsidP="00DD0125">
    <w:pPr>
      <w:pStyle w:val="Footer"/>
      <w:ind w:right="360"/>
    </w:pPr>
  </w:p>
</w:ftr>
</file>

<file path=word/footer10.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F2D1AD" w14:textId="70B040D7" w:rsidR="005E2F77" w:rsidRDefault="005E2F77" w:rsidP="00896EE8">
    <w:pPr>
      <w:pStyle w:val="Footer"/>
      <w:jc w:val="right"/>
    </w:pPr>
    <w:r>
      <w:rPr>
        <w:sz w:val="16"/>
        <w:szCs w:val="16"/>
      </w:rPr>
      <w:t>rev Jan. 2022</w:t>
    </w:r>
    <w:r>
      <w:rPr>
        <w:b/>
        <w:sz w:val="16"/>
        <w:szCs w:val="16"/>
      </w:rPr>
      <w:tab/>
    </w:r>
    <w:r>
      <w:rPr>
        <w:b/>
        <w:sz w:val="16"/>
        <w:szCs w:val="16"/>
      </w:rPr>
      <w:tab/>
    </w:r>
  </w:p>
  <w:p w14:paraId="12629BF0" w14:textId="77777777" w:rsidR="005E2F77" w:rsidRDefault="005E2F77" w:rsidP="00DD0125">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D4713E7"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14642141"/>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8ED30BF" w14:textId="17BD1AC2" w:rsidR="005E2F77" w:rsidRPr="008953BE" w:rsidRDefault="005E2F77">
    <w:pPr>
      <w:pStyle w:val="Footer"/>
      <w:rPr>
        <w:sz w:val="16"/>
        <w:szCs w:val="16"/>
      </w:rPr>
    </w:pPr>
    <w:r w:rsidRPr="008953BE">
      <w:rPr>
        <w:sz w:val="16"/>
        <w:szCs w:val="16"/>
      </w:rPr>
      <w:t xml:space="preserve">rev. </w:t>
    </w:r>
    <w:r>
      <w:rPr>
        <w:sz w:val="16"/>
        <w:szCs w:val="16"/>
      </w:rPr>
      <w:t xml:space="preserve">Jan. 2022                                                                                                                                                                                                           </w:t>
    </w: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DBC95F" w14:textId="06E2F1FA" w:rsidR="005E2F77" w:rsidRDefault="005E2F77" w:rsidP="00896EE8">
    <w:pPr>
      <w:pStyle w:val="Footer"/>
      <w:jc w:val="right"/>
    </w:pPr>
    <w:r>
      <w:rPr>
        <w:sz w:val="16"/>
        <w:szCs w:val="16"/>
      </w:rPr>
      <w:t>rev Dec. 2019</w:t>
    </w:r>
    <w:r>
      <w:rPr>
        <w:b/>
        <w:sz w:val="16"/>
        <w:szCs w:val="16"/>
      </w:rPr>
      <w:tab/>
    </w:r>
    <w:r>
      <w:rPr>
        <w:b/>
        <w:sz w:val="16"/>
        <w:szCs w:val="16"/>
      </w:rPr>
      <w:tab/>
    </w:r>
    <w:sdt>
      <w:sdtPr>
        <w:id w:val="17147072"/>
        <w:docPartObj>
          <w:docPartGallery w:val="Page Numbers (Bottom of Page)"/>
          <w:docPartUnique/>
        </w:docPartObj>
      </w:sdtPr>
      <w:sdtEndPr/>
      <w:sdtContent>
        <w:r>
          <w:t>A-</w:t>
        </w:r>
        <w:r>
          <w:fldChar w:fldCharType="begin"/>
        </w:r>
        <w:r>
          <w:instrText xml:space="preserve"> PAGE   \* MERGEFORMAT </w:instrText>
        </w:r>
        <w:r>
          <w:fldChar w:fldCharType="separate"/>
        </w:r>
        <w:r>
          <w:rPr>
            <w:noProof/>
          </w:rPr>
          <w:t>2</w:t>
        </w:r>
        <w:r>
          <w:rPr>
            <w:noProof/>
          </w:rPr>
          <w:fldChar w:fldCharType="end"/>
        </w:r>
      </w:sdtContent>
    </w:sdt>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5F2A503" w14:textId="5F0AF708" w:rsidR="005E2F77" w:rsidRPr="008953BE" w:rsidRDefault="005E2F77">
    <w:pPr>
      <w:pStyle w:val="Footer"/>
      <w:rPr>
        <w:sz w:val="16"/>
        <w:szCs w:val="16"/>
      </w:rPr>
    </w:pPr>
    <w:r w:rsidRPr="008953BE">
      <w:rPr>
        <w:sz w:val="16"/>
        <w:szCs w:val="16"/>
      </w:rPr>
      <w:t xml:space="preserve">rev. </w:t>
    </w:r>
    <w:r>
      <w:rPr>
        <w:sz w:val="16"/>
        <w:szCs w:val="16"/>
      </w:rPr>
      <w:t xml:space="preserve">Dec. 2019                                                                                                                                              </w:t>
    </w:r>
    <w:r w:rsidRPr="00001542">
      <w:rPr>
        <w:szCs w:val="24"/>
      </w:rPr>
      <w:t>A-</w:t>
    </w:r>
    <w:r w:rsidRPr="00001542">
      <w:rPr>
        <w:szCs w:val="24"/>
      </w:rPr>
      <w:fldChar w:fldCharType="begin"/>
    </w:r>
    <w:r w:rsidRPr="00001542">
      <w:rPr>
        <w:szCs w:val="24"/>
      </w:rPr>
      <w:instrText xml:space="preserve"> PAGE   \* MERGEFORMAT </w:instrText>
    </w:r>
    <w:r w:rsidRPr="00001542">
      <w:rPr>
        <w:szCs w:val="24"/>
      </w:rPr>
      <w:fldChar w:fldCharType="separate"/>
    </w:r>
    <w:r>
      <w:rPr>
        <w:noProof/>
        <w:szCs w:val="24"/>
      </w:rPr>
      <w:t>1</w:t>
    </w:r>
    <w:r w:rsidRPr="00001542">
      <w:rPr>
        <w:szCs w:val="24"/>
      </w:rPr>
      <w:fldChar w:fldCharType="end"/>
    </w: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5818407" w14:textId="1740CD86" w:rsidR="005E2F77" w:rsidRDefault="005E2F77" w:rsidP="00896EE8">
    <w:pPr>
      <w:pStyle w:val="Footer"/>
      <w:jc w:val="right"/>
    </w:pPr>
    <w:r>
      <w:rPr>
        <w:sz w:val="16"/>
        <w:szCs w:val="16"/>
      </w:rPr>
      <w:t>rev Dec. 2019</w:t>
    </w:r>
    <w:r>
      <w:rPr>
        <w:b/>
        <w:sz w:val="16"/>
        <w:szCs w:val="16"/>
      </w:rPr>
      <w:tab/>
    </w:r>
    <w:r>
      <w:rPr>
        <w:b/>
        <w:sz w:val="16"/>
        <w:szCs w:val="16"/>
      </w:rPr>
      <w:tab/>
    </w:r>
    <w:sdt>
      <w:sdtPr>
        <w:id w:val="14642143"/>
        <w:docPartObj>
          <w:docPartGallery w:val="Page Numbers (Bottom of Page)"/>
          <w:docPartUnique/>
        </w:docPartObj>
      </w:sdtPr>
      <w:sdtEndPr/>
      <w:sdtContent>
        <w:r>
          <w:t>B-</w:t>
        </w:r>
        <w:r>
          <w:fldChar w:fldCharType="begin"/>
        </w:r>
        <w:r>
          <w:instrText xml:space="preserve"> PAGE   \* MERGEFORMAT </w:instrText>
        </w:r>
        <w:r>
          <w:fldChar w:fldCharType="separate"/>
        </w:r>
        <w:r>
          <w:rPr>
            <w:noProof/>
          </w:rPr>
          <w:t>1</w:t>
        </w:r>
        <w:r>
          <w:rPr>
            <w:noProof/>
          </w:rPr>
          <w:fldChar w:fldCharType="end"/>
        </w:r>
      </w:sdtContent>
    </w:sdt>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97F9529" w14:textId="77777777" w:rsidR="005E2F77" w:rsidRDefault="005E2F77" w:rsidP="00896EE8">
    <w:pPr>
      <w:pStyle w:val="Footer"/>
      <w:jc w:val="right"/>
    </w:pPr>
    <w:r>
      <w:rPr>
        <w:sz w:val="16"/>
        <w:szCs w:val="16"/>
      </w:rPr>
      <w:t>rev 5-04-</w:t>
    </w:r>
    <w:proofErr w:type="gramStart"/>
    <w:r>
      <w:rPr>
        <w:sz w:val="16"/>
        <w:szCs w:val="16"/>
      </w:rPr>
      <w:t>15</w:t>
    </w:r>
    <w:r>
      <w:rPr>
        <w:b/>
        <w:sz w:val="22"/>
      </w:rPr>
      <w:t xml:space="preserve"> </w:t>
    </w:r>
    <w:r w:rsidRPr="00C314CE">
      <w:rPr>
        <w:b/>
        <w:sz w:val="16"/>
        <w:szCs w:val="16"/>
      </w:rPr>
      <w:t xml:space="preserve"> </w:t>
    </w:r>
    <w:r>
      <w:rPr>
        <w:b/>
        <w:sz w:val="16"/>
        <w:szCs w:val="16"/>
      </w:rPr>
      <w:tab/>
    </w:r>
    <w:proofErr w:type="gramEnd"/>
    <w:r>
      <w:rPr>
        <w:b/>
        <w:sz w:val="16"/>
        <w:szCs w:val="16"/>
      </w:rPr>
      <w:tab/>
    </w:r>
    <w:sdt>
      <w:sdtPr>
        <w:id w:val="4451525"/>
        <w:docPartObj>
          <w:docPartGallery w:val="Page Numbers (Bottom of Page)"/>
          <w:docPartUnique/>
        </w:docPartObj>
      </w:sdtPr>
      <w:sdtEndPr/>
      <w:sdtContent>
        <w:r>
          <w:t>B-2</w:t>
        </w:r>
      </w:sdtContent>
    </w:sdt>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F3FA65" w14:textId="228CD0EA" w:rsidR="005E2F77" w:rsidRDefault="005E2F77" w:rsidP="00896EE8">
    <w:pPr>
      <w:pStyle w:val="Footer"/>
      <w:jc w:val="right"/>
    </w:pPr>
    <w:r>
      <w:rPr>
        <w:sz w:val="16"/>
        <w:szCs w:val="16"/>
      </w:rPr>
      <w:t>rev Jan. 2022</w:t>
    </w:r>
    <w:r>
      <w:rPr>
        <w:b/>
        <w:sz w:val="16"/>
        <w:szCs w:val="16"/>
      </w:rPr>
      <w:tab/>
    </w:r>
    <w:r>
      <w:rPr>
        <w:b/>
        <w:sz w:val="16"/>
        <w:szCs w:val="16"/>
      </w:rPr>
      <w:tab/>
    </w:r>
    <w:sdt>
      <w:sdtPr>
        <w:id w:val="14642150"/>
        <w:docPartObj>
          <w:docPartGallery w:val="Page Numbers (Bottom of Page)"/>
          <w:docPartUnique/>
        </w:docPartObj>
      </w:sdtPr>
      <w:sdtEndPr/>
      <w:sdtContent>
        <w:r>
          <w:t>C-</w:t>
        </w:r>
        <w:r>
          <w:fldChar w:fldCharType="begin"/>
        </w:r>
        <w:r>
          <w:instrText xml:space="preserve"> PAGE   \* MERGEFORMAT </w:instrText>
        </w:r>
        <w:r>
          <w:fldChar w:fldCharType="separate"/>
        </w:r>
        <w:r>
          <w:rPr>
            <w:noProof/>
          </w:rPr>
          <w:t>5</w:t>
        </w:r>
        <w:r>
          <w:rPr>
            <w:noProof/>
          </w:rPr>
          <w:fldChar w:fldCharType="end"/>
        </w:r>
      </w:sdtContent>
    </w:sdt>
  </w:p>
  <w:p w14:paraId="40D99C2E" w14:textId="77777777" w:rsidR="005E2F77" w:rsidRDefault="005E2F77" w:rsidP="00DD0125">
    <w:pPr>
      <w:pStyle w:val="Footer"/>
      <w:ind w:right="360"/>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4F42721" w14:textId="1891ECFB" w:rsidR="005E2F77" w:rsidRDefault="005E2F77" w:rsidP="00896EE8">
    <w:pPr>
      <w:pStyle w:val="Footer"/>
      <w:jc w:val="right"/>
    </w:pPr>
    <w:r>
      <w:rPr>
        <w:sz w:val="16"/>
        <w:szCs w:val="16"/>
      </w:rPr>
      <w:t>rev Dec. 2019</w:t>
    </w:r>
    <w:r>
      <w:rPr>
        <w:b/>
        <w:sz w:val="16"/>
        <w:szCs w:val="16"/>
      </w:rPr>
      <w:tab/>
    </w:r>
    <w:r>
      <w:rPr>
        <w:b/>
        <w:sz w:val="16"/>
        <w:szCs w:val="16"/>
      </w:rPr>
      <w:tab/>
    </w:r>
    <w:r>
      <w:t>C-</w:t>
    </w:r>
    <w:sdt>
      <w:sdtPr>
        <w:id w:val="14642146"/>
        <w:docPartObj>
          <w:docPartGallery w:val="Page Numbers (Bottom of Page)"/>
          <w:docPartUnique/>
        </w:docPartObj>
      </w:sdtPr>
      <w:sdtEndPr/>
      <w:sdtContent>
        <w:r>
          <w:fldChar w:fldCharType="begin"/>
        </w:r>
        <w:r>
          <w:instrText xml:space="preserve"> PAGE   \* MERGEFORMAT </w:instrText>
        </w:r>
        <w:r>
          <w:fldChar w:fldCharType="separate"/>
        </w:r>
        <w:r>
          <w:rPr>
            <w:noProof/>
          </w:rPr>
          <w:t>1</w:t>
        </w:r>
        <w:r>
          <w:rPr>
            <w:noProof/>
          </w:rPr>
          <w:fldChar w:fldCharType="end"/>
        </w:r>
      </w:sdtContent>
    </w:sdt>
  </w:p>
  <w:p w14:paraId="358DFC13" w14:textId="77777777" w:rsidR="005E2F77" w:rsidRDefault="005E2F7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6F70727" w14:textId="77777777" w:rsidR="009C5A96" w:rsidRDefault="009C5A96" w:rsidP="00437785">
      <w:r>
        <w:separator/>
      </w:r>
    </w:p>
  </w:footnote>
  <w:footnote w:type="continuationSeparator" w:id="0">
    <w:p w14:paraId="3CEC933A" w14:textId="77777777" w:rsidR="009C5A96" w:rsidRDefault="009C5A96" w:rsidP="0043778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392C78F" w14:textId="635AE98C" w:rsidR="005E2F77" w:rsidRPr="003E52BA" w:rsidRDefault="005E2F77" w:rsidP="009263F4">
    <w:pPr>
      <w:ind w:left="-86"/>
      <w:rPr>
        <w:rFonts w:asciiTheme="minorHAnsi" w:eastAsia="Times New Roman" w:hAnsiTheme="minorHAnsi" w:cstheme="minorHAnsi"/>
        <w:i/>
        <w:sz w:val="16"/>
        <w:szCs w:val="16"/>
      </w:rPr>
    </w:pPr>
    <w:r>
      <w:rPr>
        <w:rFonts w:asciiTheme="minorHAnsi" w:eastAsia="Times New Roman" w:hAnsiTheme="minorHAnsi" w:cstheme="minorHAnsi"/>
        <w:b/>
        <w:sz w:val="16"/>
        <w:szCs w:val="16"/>
      </w:rPr>
      <w:t xml:space="preserve">RFP No. </w:t>
    </w:r>
  </w:p>
  <w:p w14:paraId="40FEAD03" w14:textId="0B30D021" w:rsidR="005E2F77" w:rsidRPr="00814D2A" w:rsidRDefault="005E2F77">
    <w:pPr>
      <w:ind w:left="-86"/>
      <w:rPr>
        <w:rFonts w:asciiTheme="minorHAnsi" w:eastAsia="Times New Roman" w:hAnsiTheme="minorHAnsi" w:cstheme="minorHAnsi"/>
        <w:b/>
        <w:sz w:val="16"/>
        <w:szCs w:val="16"/>
      </w:rPr>
    </w:pPr>
    <w:r>
      <w:rPr>
        <w:rFonts w:asciiTheme="minorHAnsi" w:eastAsia="Times New Roman" w:hAnsiTheme="minorHAnsi" w:cstheme="minorHAnsi"/>
        <w:b/>
        <w:sz w:val="16"/>
        <w:szCs w:val="16"/>
      </w:rPr>
      <w:t xml:space="preserve">Attachment 2 – Court Standard Terms and Conditions </w:t>
    </w:r>
  </w:p>
  <w:p w14:paraId="054033CB" w14:textId="77777777" w:rsidR="005E2F77" w:rsidRPr="000D2618" w:rsidRDefault="005E2F77" w:rsidP="000D2618">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D0F0389" w14:textId="77777777" w:rsidR="005E2F77" w:rsidRPr="008A4F07" w:rsidRDefault="005E2F77" w:rsidP="00814D2A">
    <w:pPr>
      <w:ind w:left="-86"/>
      <w:jc w:val="center"/>
      <w:rPr>
        <w:rFonts w:asciiTheme="minorHAnsi" w:eastAsia="Times New Roman" w:hAnsiTheme="minorHAnsi" w:cstheme="minorHAnsi"/>
        <w:b/>
        <w:bCs/>
        <w:iCs/>
        <w:szCs w:val="24"/>
      </w:rPr>
    </w:pPr>
    <w:r w:rsidRPr="008A4F07">
      <w:rPr>
        <w:rFonts w:asciiTheme="minorHAnsi" w:eastAsia="Times New Roman" w:hAnsiTheme="minorHAnsi" w:cstheme="minorHAnsi"/>
        <w:b/>
        <w:bCs/>
        <w:iCs/>
        <w:szCs w:val="24"/>
      </w:rPr>
      <w:t>ATTACHMENT 2 – COURT STANDARD TERMS AND CONDITIONS</w:t>
    </w:r>
  </w:p>
  <w:p w14:paraId="74078C03" w14:textId="77777777" w:rsidR="005E2F77" w:rsidRDefault="005E2F77" w:rsidP="00814D2A">
    <w:pPr>
      <w:ind w:left="-86"/>
      <w:jc w:val="center"/>
      <w:rPr>
        <w:rFonts w:asciiTheme="minorHAnsi" w:eastAsia="Times New Roman" w:hAnsiTheme="minorHAnsi" w:cstheme="minorHAnsi"/>
        <w:b/>
        <w:bCs/>
        <w:iCs/>
        <w:szCs w:val="24"/>
      </w:rPr>
    </w:pPr>
  </w:p>
  <w:p w14:paraId="609348FF" w14:textId="3AB315DE" w:rsidR="005E2F77" w:rsidRDefault="005E2F77" w:rsidP="00814D2A">
    <w:pPr>
      <w:ind w:left="-86"/>
      <w:jc w:val="center"/>
      <w:rPr>
        <w:rFonts w:asciiTheme="minorHAnsi" w:eastAsia="Times New Roman" w:hAnsiTheme="minorHAnsi" w:cstheme="minorHAnsi"/>
        <w:b/>
        <w:bCs/>
        <w:iCs/>
        <w:szCs w:val="24"/>
      </w:rPr>
    </w:pPr>
    <w:r>
      <w:rPr>
        <w:rFonts w:asciiTheme="minorHAnsi" w:eastAsia="Times New Roman" w:hAnsiTheme="minorHAnsi" w:cstheme="minorHAnsi"/>
        <w:b/>
        <w:bCs/>
        <w:iCs/>
        <w:szCs w:val="24"/>
      </w:rPr>
      <w:t>RFP NO.</w:t>
    </w:r>
    <w:r w:rsidR="002A6830">
      <w:rPr>
        <w:rFonts w:asciiTheme="minorHAnsi" w:eastAsia="Times New Roman" w:hAnsiTheme="minorHAnsi" w:cstheme="minorHAnsi"/>
        <w:b/>
        <w:bCs/>
        <w:iCs/>
        <w:szCs w:val="24"/>
      </w:rPr>
      <w:t xml:space="preserve"> </w:t>
    </w:r>
    <w:r w:rsidR="002A6830" w:rsidRPr="002A6830">
      <w:rPr>
        <w:rFonts w:asciiTheme="minorHAnsi" w:eastAsia="Times New Roman" w:hAnsiTheme="minorHAnsi" w:cstheme="minorHAnsi"/>
        <w:b/>
        <w:bCs/>
        <w:iCs/>
        <w:szCs w:val="24"/>
      </w:rPr>
      <w:t>SC 5821.2025.</w:t>
    </w:r>
    <w:proofErr w:type="gramStart"/>
    <w:r w:rsidR="002A6830" w:rsidRPr="002A6830">
      <w:rPr>
        <w:rFonts w:asciiTheme="minorHAnsi" w:eastAsia="Times New Roman" w:hAnsiTheme="minorHAnsi" w:cstheme="minorHAnsi"/>
        <w:b/>
        <w:bCs/>
        <w:iCs/>
        <w:szCs w:val="24"/>
      </w:rPr>
      <w:t>1.JG</w:t>
    </w:r>
    <w:proofErr w:type="gramEnd"/>
  </w:p>
  <w:p w14:paraId="6A8802E7" w14:textId="77777777" w:rsidR="005E2F77" w:rsidRPr="003B3C0B" w:rsidRDefault="005E2F77" w:rsidP="003B3C0B">
    <w:pPr>
      <w:ind w:left="-86"/>
      <w:rPr>
        <w:rFonts w:asciiTheme="minorHAnsi" w:eastAsia="Times New Roman" w:hAnsiTheme="minorHAnsi" w:cstheme="minorHAnsi"/>
        <w:i/>
        <w:sz w:val="16"/>
        <w:szCs w:val="16"/>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0401F95"/>
    <w:multiLevelType w:val="multilevel"/>
    <w:tmpl w:val="BD4EFD74"/>
    <w:lvl w:ilvl="0">
      <w:start w:val="1"/>
      <w:numFmt w:val="decimal"/>
      <w:pStyle w:val="ExhibitB1"/>
      <w:lvlText w:val="%1."/>
      <w:lvlJc w:val="left"/>
      <w:pPr>
        <w:tabs>
          <w:tab w:val="num" w:pos="720"/>
        </w:tabs>
        <w:ind w:left="720" w:hanging="720"/>
      </w:pPr>
      <w:rPr>
        <w:rFonts w:hint="default"/>
      </w:rPr>
    </w:lvl>
    <w:lvl w:ilvl="1">
      <w:start w:val="1"/>
      <w:numFmt w:val="upperLetter"/>
      <w:pStyle w:val="ExhibitB2"/>
      <w:lvlText w:val="%2."/>
      <w:lvlJc w:val="left"/>
      <w:pPr>
        <w:tabs>
          <w:tab w:val="num" w:pos="1368"/>
        </w:tabs>
        <w:ind w:left="1368" w:hanging="648"/>
      </w:pPr>
      <w:rPr>
        <w:rFonts w:hint="default"/>
      </w:rPr>
    </w:lvl>
    <w:lvl w:ilvl="2">
      <w:start w:val="1"/>
      <w:numFmt w:val="lowerRoman"/>
      <w:pStyle w:val="ExhibitB3"/>
      <w:lvlText w:val="%3."/>
      <w:lvlJc w:val="left"/>
      <w:pPr>
        <w:tabs>
          <w:tab w:val="num" w:pos="2016"/>
        </w:tabs>
        <w:ind w:left="2016" w:hanging="648"/>
      </w:pPr>
      <w:rPr>
        <w:rFonts w:hint="default"/>
      </w:rPr>
    </w:lvl>
    <w:lvl w:ilvl="3">
      <w:start w:val="1"/>
      <w:numFmt w:val="decimal"/>
      <w:lvlText w:val="%1.%2.%3.%4."/>
      <w:lvlJc w:val="left"/>
      <w:pPr>
        <w:tabs>
          <w:tab w:val="num" w:pos="5040"/>
        </w:tabs>
        <w:ind w:left="4968" w:hanging="648"/>
      </w:pPr>
      <w:rPr>
        <w:rFonts w:hint="default"/>
      </w:rPr>
    </w:lvl>
    <w:lvl w:ilvl="4">
      <w:start w:val="1"/>
      <w:numFmt w:val="decimal"/>
      <w:lvlText w:val="%1.%2.%3.%4.%5."/>
      <w:lvlJc w:val="left"/>
      <w:pPr>
        <w:tabs>
          <w:tab w:val="num" w:pos="5760"/>
        </w:tabs>
        <w:ind w:left="5472" w:hanging="792"/>
      </w:pPr>
      <w:rPr>
        <w:rFonts w:hint="default"/>
      </w:rPr>
    </w:lvl>
    <w:lvl w:ilvl="5">
      <w:start w:val="1"/>
      <w:numFmt w:val="decimal"/>
      <w:lvlText w:val="%1.%2.%3.%4.%5.%6."/>
      <w:lvlJc w:val="left"/>
      <w:pPr>
        <w:tabs>
          <w:tab w:val="num" w:pos="6120"/>
        </w:tabs>
        <w:ind w:left="5976" w:hanging="936"/>
      </w:pPr>
      <w:rPr>
        <w:rFonts w:hint="default"/>
      </w:rPr>
    </w:lvl>
    <w:lvl w:ilvl="6">
      <w:start w:val="1"/>
      <w:numFmt w:val="decimal"/>
      <w:lvlText w:val="%1.%2.%3.%4.%5.%6.%7."/>
      <w:lvlJc w:val="left"/>
      <w:pPr>
        <w:tabs>
          <w:tab w:val="num" w:pos="6840"/>
        </w:tabs>
        <w:ind w:left="6480" w:hanging="1080"/>
      </w:pPr>
      <w:rPr>
        <w:rFonts w:hint="default"/>
      </w:rPr>
    </w:lvl>
    <w:lvl w:ilvl="7">
      <w:start w:val="1"/>
      <w:numFmt w:val="decimal"/>
      <w:lvlText w:val="%1.%2.%3.%4.%5.%6.%7.%8."/>
      <w:lvlJc w:val="left"/>
      <w:pPr>
        <w:tabs>
          <w:tab w:val="num" w:pos="7200"/>
        </w:tabs>
        <w:ind w:left="6984" w:hanging="1224"/>
      </w:pPr>
      <w:rPr>
        <w:rFonts w:hint="default"/>
      </w:rPr>
    </w:lvl>
    <w:lvl w:ilvl="8">
      <w:start w:val="1"/>
      <w:numFmt w:val="decimal"/>
      <w:lvlText w:val="%1.%2.%3.%4.%5.%6.%7.%8.%9."/>
      <w:lvlJc w:val="left"/>
      <w:pPr>
        <w:tabs>
          <w:tab w:val="num" w:pos="7920"/>
        </w:tabs>
        <w:ind w:left="7560" w:hanging="1440"/>
      </w:pPr>
      <w:rPr>
        <w:rFonts w:hint="default"/>
      </w:rPr>
    </w:lvl>
  </w:abstractNum>
  <w:abstractNum w:abstractNumId="1" w15:restartNumberingAfterBreak="0">
    <w:nsid w:val="196C7CFC"/>
    <w:multiLevelType w:val="multilevel"/>
    <w:tmpl w:val="6010A3C4"/>
    <w:lvl w:ilvl="0">
      <w:start w:val="3"/>
      <w:numFmt w:val="decimal"/>
      <w:lvlText w:val="%1."/>
      <w:lvlJc w:val="left"/>
      <w:pPr>
        <w:tabs>
          <w:tab w:val="num" w:pos="360"/>
        </w:tabs>
        <w:ind w:left="360" w:hanging="360"/>
      </w:pPr>
      <w:rPr>
        <w:rFonts w:asciiTheme="majorHAnsi" w:hAnsiTheme="majorHAnsi" w:cstheme="majorHAnsi" w:hint="default"/>
        <w:b/>
        <w:i w:val="0"/>
        <w:sz w:val="22"/>
        <w:szCs w:val="22"/>
      </w:rPr>
    </w:lvl>
    <w:lvl w:ilvl="1">
      <w:start w:val="2"/>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 w15:restartNumberingAfterBreak="0">
    <w:nsid w:val="19CF57BC"/>
    <w:multiLevelType w:val="multilevel"/>
    <w:tmpl w:val="8E024F32"/>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3"/>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3" w15:restartNumberingAfterBreak="0">
    <w:nsid w:val="29600C7A"/>
    <w:multiLevelType w:val="multilevel"/>
    <w:tmpl w:val="EEFE1992"/>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4" w15:restartNumberingAfterBreak="0">
    <w:nsid w:val="29DD2B60"/>
    <w:multiLevelType w:val="multilevel"/>
    <w:tmpl w:val="9A88B84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5" w15:restartNumberingAfterBreak="0">
    <w:nsid w:val="2D2A6EAD"/>
    <w:multiLevelType w:val="multilevel"/>
    <w:tmpl w:val="2528CB18"/>
    <w:styleLink w:val="MOUList"/>
    <w:lvl w:ilvl="0">
      <w:start w:val="1"/>
      <w:numFmt w:val="decimal"/>
      <w:lvlText w:val="%1."/>
      <w:lvlJc w:val="left"/>
      <w:pPr>
        <w:tabs>
          <w:tab w:val="num" w:pos="432"/>
        </w:tabs>
        <w:ind w:left="432" w:hanging="432"/>
      </w:pPr>
      <w:rPr>
        <w:rFonts w:ascii="Arial" w:hAnsi="Arial" w:hint="default"/>
        <w:b/>
        <w:sz w:val="22"/>
      </w:rPr>
    </w:lvl>
    <w:lvl w:ilvl="1">
      <w:start w:val="1"/>
      <w:numFmt w:val="decimal"/>
      <w:lvlText w:val="%1.%2."/>
      <w:lvlJc w:val="left"/>
      <w:pPr>
        <w:tabs>
          <w:tab w:val="num" w:pos="1008"/>
        </w:tabs>
        <w:ind w:left="0" w:firstLine="432"/>
      </w:pPr>
      <w:rPr>
        <w:rFonts w:ascii="Times New Roman Bold" w:hAnsi="Times New Roman Bold" w:hint="default"/>
        <w:b/>
        <w:i w:val="0"/>
        <w:sz w:val="24"/>
      </w:rPr>
    </w:lvl>
    <w:lvl w:ilvl="2">
      <w:start w:val="1"/>
      <w:numFmt w:val="upperLetter"/>
      <w:lvlText w:val="(%3)"/>
      <w:lvlJc w:val="left"/>
      <w:pPr>
        <w:tabs>
          <w:tab w:val="num" w:pos="1440"/>
        </w:tabs>
        <w:ind w:left="1440" w:hanging="432"/>
      </w:pPr>
      <w:rPr>
        <w:rFonts w:ascii="Times New Roman Bold" w:hAnsi="Times New Roman Bold" w:hint="default"/>
        <w:b/>
        <w:i/>
        <w:sz w:val="24"/>
      </w:rPr>
    </w:lvl>
    <w:lvl w:ilvl="3">
      <w:start w:val="1"/>
      <w:numFmt w:val="decimal"/>
      <w:lvlText w:val="(%4)"/>
      <w:lvlJc w:val="left"/>
      <w:pPr>
        <w:tabs>
          <w:tab w:val="num" w:pos="1872"/>
        </w:tabs>
        <w:ind w:left="1872" w:hanging="432"/>
      </w:pPr>
      <w:rPr>
        <w:rFonts w:ascii="Times New Roman" w:hAnsi="Times New Roman" w:hint="default"/>
        <w:b w:val="0"/>
        <w:i/>
        <w:sz w:val="24"/>
      </w:rPr>
    </w:lvl>
    <w:lvl w:ilvl="4">
      <w:start w:val="1"/>
      <w:numFmt w:val="lowerLetter"/>
      <w:lvlText w:val="(%5)"/>
      <w:lvlJc w:val="left"/>
      <w:pPr>
        <w:tabs>
          <w:tab w:val="num" w:pos="2304"/>
        </w:tabs>
        <w:ind w:left="2304" w:hanging="432"/>
      </w:pPr>
      <w:rPr>
        <w:rFonts w:ascii="Times New Roman" w:hAnsi="Times New Roman" w:hint="default"/>
        <w:b w:val="0"/>
        <w:i w:val="0"/>
        <w:sz w:val="24"/>
      </w:rPr>
    </w:lvl>
    <w:lvl w:ilvl="5">
      <w:start w:val="1"/>
      <w:numFmt w:val="lowerRoman"/>
      <w:lvlText w:val="(%6)"/>
      <w:lvlJc w:val="left"/>
      <w:pPr>
        <w:tabs>
          <w:tab w:val="num" w:pos="2736"/>
        </w:tabs>
        <w:ind w:left="2736" w:hanging="432"/>
      </w:pPr>
      <w:rPr>
        <w:rFonts w:ascii="Times New Roman" w:hAnsi="Times New Roman" w:hint="default"/>
        <w:b w:val="0"/>
        <w:i/>
        <w:sz w:val="24"/>
      </w:rPr>
    </w:lvl>
    <w:lvl w:ilvl="6">
      <w:start w:val="1"/>
      <w:numFmt w:val="bullet"/>
      <w:lvlText w:val=""/>
      <w:lvlJc w:val="left"/>
      <w:pPr>
        <w:tabs>
          <w:tab w:val="num" w:pos="3024"/>
        </w:tabs>
        <w:ind w:left="3024" w:hanging="288"/>
      </w:pPr>
      <w:rPr>
        <w:rFonts w:ascii="Symbol" w:hAnsi="Symbol" w:hint="default"/>
        <w:b w:val="0"/>
        <w:i w:val="0"/>
        <w:color w:val="auto"/>
        <w:sz w:val="24"/>
      </w:rPr>
    </w:lvl>
    <w:lvl w:ilvl="7">
      <w:start w:val="1"/>
      <w:numFmt w:val="bullet"/>
      <w:lvlText w:val=""/>
      <w:lvlJc w:val="left"/>
      <w:pPr>
        <w:tabs>
          <w:tab w:val="num" w:pos="3312"/>
        </w:tabs>
        <w:ind w:left="3312" w:hanging="288"/>
      </w:pPr>
      <w:rPr>
        <w:rFonts w:ascii="Symbol" w:hAnsi="Symbol" w:hint="default"/>
        <w:b w:val="0"/>
        <w:i w:val="0"/>
        <w:color w:val="auto"/>
        <w:sz w:val="24"/>
      </w:rPr>
    </w:lvl>
    <w:lvl w:ilvl="8">
      <w:start w:val="1"/>
      <w:numFmt w:val="bullet"/>
      <w:lvlText w:val=""/>
      <w:lvlJc w:val="left"/>
      <w:pPr>
        <w:tabs>
          <w:tab w:val="num" w:pos="3744"/>
        </w:tabs>
        <w:ind w:left="3744" w:hanging="432"/>
      </w:pPr>
      <w:rPr>
        <w:rFonts w:ascii="Symbol" w:hAnsi="Symbol" w:hint="default"/>
        <w:b w:val="0"/>
        <w:i w:val="0"/>
        <w:color w:val="auto"/>
        <w:sz w:val="24"/>
      </w:rPr>
    </w:lvl>
  </w:abstractNum>
  <w:abstractNum w:abstractNumId="6" w15:restartNumberingAfterBreak="0">
    <w:nsid w:val="3193177D"/>
    <w:multiLevelType w:val="multilevel"/>
    <w:tmpl w:val="B136EF78"/>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7" w15:restartNumberingAfterBreak="0">
    <w:nsid w:val="32505756"/>
    <w:multiLevelType w:val="multilevel"/>
    <w:tmpl w:val="1DEE8E7C"/>
    <w:styleLink w:val="Style2"/>
    <w:lvl w:ilvl="0">
      <w:start w:val="1"/>
      <w:numFmt w:val="decimal"/>
      <w:lvlText w:val="%1."/>
      <w:lvlJc w:val="left"/>
      <w:pPr>
        <w:tabs>
          <w:tab w:val="num" w:pos="720"/>
        </w:tabs>
        <w:ind w:left="0" w:firstLine="360"/>
      </w:pPr>
      <w:rPr>
        <w:rFonts w:ascii="Arial Black" w:hAnsi="Arial Black" w:hint="default"/>
        <w:b w:val="0"/>
        <w:i w:val="0"/>
        <w:sz w:val="22"/>
      </w:rPr>
    </w:lvl>
    <w:lvl w:ilvl="1">
      <w:start w:val="1"/>
      <w:numFmt w:val="decimal"/>
      <w:lvlText w:val="%1.%2"/>
      <w:lvlJc w:val="left"/>
      <w:pPr>
        <w:tabs>
          <w:tab w:val="num" w:pos="1152"/>
        </w:tabs>
        <w:ind w:left="0" w:firstLine="720"/>
      </w:pPr>
      <w:rPr>
        <w:rFonts w:ascii="Arial" w:hAnsi="Arial" w:hint="default"/>
        <w:b/>
        <w:i w:val="0"/>
        <w:sz w:val="22"/>
      </w:rPr>
    </w:lvl>
    <w:lvl w:ilvl="2">
      <w:start w:val="1"/>
      <w:numFmt w:val="lowerLetter"/>
      <w:lvlText w:val="(%3)"/>
      <w:lvlJc w:val="left"/>
      <w:pPr>
        <w:tabs>
          <w:tab w:val="num" w:pos="1584"/>
        </w:tabs>
        <w:ind w:left="0" w:firstLine="1152"/>
      </w:pPr>
      <w:rPr>
        <w:rFonts w:ascii="Times New Roman Bold" w:hAnsi="Times New Roman Bold" w:hint="default"/>
        <w:b/>
        <w:i w:val="0"/>
        <w:sz w:val="22"/>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8" w15:restartNumberingAfterBreak="0">
    <w:nsid w:val="33754813"/>
    <w:multiLevelType w:val="multilevel"/>
    <w:tmpl w:val="A5148BE2"/>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9" w15:restartNumberingAfterBreak="0">
    <w:nsid w:val="359C4D38"/>
    <w:multiLevelType w:val="multilevel"/>
    <w:tmpl w:val="30E662BC"/>
    <w:lvl w:ilvl="0">
      <w:start w:val="1"/>
      <w:numFmt w:val="decimal"/>
      <w:pStyle w:val="ExAHeading1"/>
      <w:suff w:val="nothing"/>
      <w:lvlText w:val="Section %1"/>
      <w:lvlJc w:val="left"/>
      <w:pPr>
        <w:ind w:left="1958" w:firstLine="0"/>
      </w:pPr>
      <w:rPr>
        <w:rFonts w:hint="default"/>
        <w:b/>
        <w:i w:val="0"/>
        <w:caps/>
        <w:u w:val="none"/>
      </w:rPr>
    </w:lvl>
    <w:lvl w:ilvl="1">
      <w:start w:val="1"/>
      <w:numFmt w:val="decimal"/>
      <w:pStyle w:val="ExAHeading2"/>
      <w:lvlText w:val="%1.%2"/>
      <w:lvlJc w:val="left"/>
      <w:pPr>
        <w:tabs>
          <w:tab w:val="num" w:pos="1080"/>
        </w:tabs>
        <w:ind w:left="0" w:firstLine="720"/>
      </w:pPr>
      <w:rPr>
        <w:rFonts w:hint="default"/>
        <w:u w:val="none"/>
      </w:rPr>
    </w:lvl>
    <w:lvl w:ilvl="2">
      <w:start w:val="1"/>
      <w:numFmt w:val="lowerLetter"/>
      <w:pStyle w:val="ExAHeading3"/>
      <w:lvlText w:val="(%3)"/>
      <w:lvlJc w:val="left"/>
      <w:pPr>
        <w:tabs>
          <w:tab w:val="num" w:pos="1800"/>
        </w:tabs>
        <w:ind w:left="0" w:firstLine="1440"/>
      </w:pPr>
      <w:rPr>
        <w:rFonts w:hint="default"/>
        <w:u w:val="none"/>
      </w:rPr>
    </w:lvl>
    <w:lvl w:ilvl="3">
      <w:start w:val="1"/>
      <w:numFmt w:val="lowerRoman"/>
      <w:pStyle w:val="ExAHeading4"/>
      <w:lvlText w:val="(%4)"/>
      <w:lvlJc w:val="right"/>
      <w:pPr>
        <w:tabs>
          <w:tab w:val="num" w:pos="2880"/>
        </w:tabs>
        <w:ind w:left="0" w:firstLine="2520"/>
      </w:pPr>
      <w:rPr>
        <w:rFonts w:hint="default"/>
        <w:u w:val="none"/>
      </w:rPr>
    </w:lvl>
    <w:lvl w:ilvl="4">
      <w:start w:val="1"/>
      <w:numFmt w:val="none"/>
      <w:pStyle w:val="ExAHeading5"/>
      <w:lvlText w:val="a)"/>
      <w:lvlJc w:val="left"/>
      <w:pPr>
        <w:tabs>
          <w:tab w:val="num" w:pos="3240"/>
        </w:tabs>
        <w:ind w:left="0" w:firstLine="2880"/>
      </w:pPr>
      <w:rPr>
        <w:rFonts w:hint="default"/>
        <w:u w:val="none"/>
      </w:rPr>
    </w:lvl>
    <w:lvl w:ilvl="5">
      <w:start w:val="1"/>
      <w:numFmt w:val="lowerRoman"/>
      <w:lvlText w:val="(%6)"/>
      <w:lvlJc w:val="right"/>
      <w:pPr>
        <w:tabs>
          <w:tab w:val="num" w:pos="6278"/>
        </w:tabs>
        <w:ind w:left="1958" w:firstLine="3960"/>
      </w:pPr>
      <w:rPr>
        <w:rFonts w:hint="default"/>
      </w:rPr>
    </w:lvl>
    <w:lvl w:ilvl="6">
      <w:start w:val="1"/>
      <w:numFmt w:val="lowerRoman"/>
      <w:lvlText w:val="%7)"/>
      <w:lvlJc w:val="right"/>
      <w:pPr>
        <w:tabs>
          <w:tab w:val="num" w:pos="6998"/>
        </w:tabs>
        <w:ind w:left="1958" w:firstLine="4680"/>
      </w:pPr>
      <w:rPr>
        <w:rFonts w:hint="default"/>
      </w:rPr>
    </w:lvl>
    <w:lvl w:ilvl="7">
      <w:start w:val="1"/>
      <w:numFmt w:val="decimal"/>
      <w:lvlText w:val="%8)"/>
      <w:lvlJc w:val="left"/>
      <w:pPr>
        <w:tabs>
          <w:tab w:val="num" w:pos="7358"/>
        </w:tabs>
        <w:ind w:left="1958" w:firstLine="5040"/>
      </w:pPr>
      <w:rPr>
        <w:rFonts w:hint="default"/>
      </w:rPr>
    </w:lvl>
    <w:lvl w:ilvl="8">
      <w:start w:val="1"/>
      <w:numFmt w:val="lowerRoman"/>
      <w:lvlText w:val="%9."/>
      <w:lvlJc w:val="right"/>
      <w:pPr>
        <w:tabs>
          <w:tab w:val="num" w:pos="3542"/>
        </w:tabs>
        <w:ind w:left="3542" w:hanging="144"/>
      </w:pPr>
      <w:rPr>
        <w:rFonts w:hint="default"/>
      </w:rPr>
    </w:lvl>
  </w:abstractNum>
  <w:abstractNum w:abstractNumId="10" w15:restartNumberingAfterBreak="0">
    <w:nsid w:val="394425C6"/>
    <w:multiLevelType w:val="multilevel"/>
    <w:tmpl w:val="B57868B0"/>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u w:val="none"/>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1" w15:restartNumberingAfterBreak="0">
    <w:nsid w:val="3FE318F0"/>
    <w:multiLevelType w:val="hybridMultilevel"/>
    <w:tmpl w:val="DB4A36A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111740B"/>
    <w:multiLevelType w:val="multilevel"/>
    <w:tmpl w:val="46A472DA"/>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3" w15:restartNumberingAfterBreak="0">
    <w:nsid w:val="44483CB7"/>
    <w:multiLevelType w:val="multilevel"/>
    <w:tmpl w:val="087246AC"/>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4" w15:restartNumberingAfterBreak="0">
    <w:nsid w:val="469B6838"/>
    <w:multiLevelType w:val="multilevel"/>
    <w:tmpl w:val="B762C92E"/>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5" w15:restartNumberingAfterBreak="0">
    <w:nsid w:val="46FC7D3E"/>
    <w:multiLevelType w:val="multilevel"/>
    <w:tmpl w:val="19309266"/>
    <w:lvl w:ilvl="0">
      <w:start w:val="1"/>
      <w:numFmt w:val="decimal"/>
      <w:lvlText w:val="%1."/>
      <w:lvlJc w:val="left"/>
      <w:pPr>
        <w:tabs>
          <w:tab w:val="num" w:pos="360"/>
        </w:tabs>
        <w:ind w:left="360" w:hanging="360"/>
      </w:pPr>
      <w:rPr>
        <w:rFonts w:ascii="Arial Black" w:hAnsi="Arial Black" w:hint="default"/>
        <w:b/>
        <w:i w:val="0"/>
      </w:rPr>
    </w:lvl>
    <w:lvl w:ilvl="1">
      <w:start w:val="1"/>
      <w:numFmt w:val="decimal"/>
      <w:lvlText w:val="%1.%2"/>
      <w:lvlJc w:val="left"/>
      <w:pPr>
        <w:tabs>
          <w:tab w:val="num" w:pos="936"/>
        </w:tabs>
        <w:ind w:left="936" w:hanging="576"/>
      </w:pPr>
      <w:rPr>
        <w:rFonts w:ascii="Arial" w:hAnsi="Arial" w:hint="default"/>
        <w:b/>
        <w:i w:val="0"/>
        <w:sz w:val="24"/>
      </w:rPr>
    </w:lvl>
    <w:lvl w:ilvl="2">
      <w:start w:val="1"/>
      <w:numFmt w:val="upperLetter"/>
      <w:lvlText w:val="%3."/>
      <w:lvlJc w:val="left"/>
      <w:pPr>
        <w:tabs>
          <w:tab w:val="num" w:pos="1368"/>
        </w:tabs>
        <w:ind w:left="1368" w:hanging="432"/>
      </w:pPr>
      <w:rPr>
        <w:rFonts w:ascii="Times New Roman Bold" w:hAnsi="Times New Roman Bold" w:cstheme="minorHAnsi"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6" w15:restartNumberingAfterBreak="0">
    <w:nsid w:val="4AC07229"/>
    <w:multiLevelType w:val="hybridMultilevel"/>
    <w:tmpl w:val="F0F0B556"/>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decimal"/>
      <w:lvlText w:val="%3."/>
      <w:lvlJc w:val="left"/>
      <w:pPr>
        <w:tabs>
          <w:tab w:val="num" w:pos="720"/>
        </w:tabs>
        <w:ind w:left="720" w:hanging="360"/>
      </w:pPr>
    </w:lvl>
    <w:lvl w:ilvl="3" w:tplc="04090001">
      <w:start w:val="1"/>
      <w:numFmt w:val="decimal"/>
      <w:lvlText w:val="%4."/>
      <w:lvlJc w:val="left"/>
      <w:pPr>
        <w:tabs>
          <w:tab w:val="num" w:pos="1440"/>
        </w:tabs>
        <w:ind w:left="1440" w:hanging="360"/>
      </w:pPr>
    </w:lvl>
    <w:lvl w:ilvl="4" w:tplc="04090003">
      <w:start w:val="1"/>
      <w:numFmt w:val="decimal"/>
      <w:lvlText w:val="%5."/>
      <w:lvlJc w:val="left"/>
      <w:pPr>
        <w:tabs>
          <w:tab w:val="num" w:pos="2160"/>
        </w:tabs>
        <w:ind w:left="2160" w:hanging="360"/>
      </w:pPr>
    </w:lvl>
    <w:lvl w:ilvl="5" w:tplc="04090005">
      <w:start w:val="1"/>
      <w:numFmt w:val="decimal"/>
      <w:lvlText w:val="%6."/>
      <w:lvlJc w:val="left"/>
      <w:pPr>
        <w:tabs>
          <w:tab w:val="num" w:pos="2880"/>
        </w:tabs>
        <w:ind w:left="2880" w:hanging="360"/>
      </w:pPr>
    </w:lvl>
    <w:lvl w:ilvl="6" w:tplc="04090001">
      <w:start w:val="1"/>
      <w:numFmt w:val="decimal"/>
      <w:lvlText w:val="%7."/>
      <w:lvlJc w:val="left"/>
      <w:pPr>
        <w:tabs>
          <w:tab w:val="num" w:pos="3600"/>
        </w:tabs>
        <w:ind w:left="3600" w:hanging="360"/>
      </w:pPr>
    </w:lvl>
    <w:lvl w:ilvl="7" w:tplc="04090003">
      <w:start w:val="1"/>
      <w:numFmt w:val="decimal"/>
      <w:lvlText w:val="%8."/>
      <w:lvlJc w:val="left"/>
      <w:pPr>
        <w:tabs>
          <w:tab w:val="num" w:pos="4320"/>
        </w:tabs>
        <w:ind w:left="4320" w:hanging="360"/>
      </w:pPr>
    </w:lvl>
    <w:lvl w:ilvl="8" w:tplc="04090005">
      <w:start w:val="1"/>
      <w:numFmt w:val="decimal"/>
      <w:lvlText w:val="%9."/>
      <w:lvlJc w:val="left"/>
      <w:pPr>
        <w:tabs>
          <w:tab w:val="num" w:pos="5040"/>
        </w:tabs>
        <w:ind w:left="5040" w:hanging="360"/>
      </w:pPr>
    </w:lvl>
  </w:abstractNum>
  <w:abstractNum w:abstractNumId="17" w15:restartNumberingAfterBreak="0">
    <w:nsid w:val="4AD6306A"/>
    <w:multiLevelType w:val="multilevel"/>
    <w:tmpl w:val="703886B0"/>
    <w:lvl w:ilvl="0">
      <w:start w:val="3"/>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8" w15:restartNumberingAfterBreak="0">
    <w:nsid w:val="4BD2039B"/>
    <w:multiLevelType w:val="multilevel"/>
    <w:tmpl w:val="CF86EB26"/>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cs="Times New Roman" w:hint="default"/>
        <w:b/>
        <w:i w:val="0"/>
        <w:sz w:val="20"/>
        <w:szCs w:val="24"/>
      </w:rPr>
    </w:lvl>
    <w:lvl w:ilvl="3">
      <w:start w:val="1"/>
      <w:numFmt w:val="decimal"/>
      <w:lvlText w:val="(%4)"/>
      <w:lvlJc w:val="left"/>
      <w:pPr>
        <w:tabs>
          <w:tab w:val="num" w:pos="1872"/>
        </w:tabs>
        <w:ind w:left="1872" w:hanging="504"/>
      </w:pPr>
      <w:rPr>
        <w:rFonts w:hint="default"/>
        <w:b w:val="0"/>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19" w15:restartNumberingAfterBreak="0">
    <w:nsid w:val="4BF2393B"/>
    <w:multiLevelType w:val="multilevel"/>
    <w:tmpl w:val="2C1A60A4"/>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Bold" w:hAnsi="Times New Roman Bold"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0" w15:restartNumberingAfterBreak="0">
    <w:nsid w:val="55877511"/>
    <w:multiLevelType w:val="multilevel"/>
    <w:tmpl w:val="2528CB18"/>
    <w:numStyleLink w:val="MOUList"/>
  </w:abstractNum>
  <w:abstractNum w:abstractNumId="21" w15:restartNumberingAfterBreak="0">
    <w:nsid w:val="58F20843"/>
    <w:multiLevelType w:val="multilevel"/>
    <w:tmpl w:val="D82833DE"/>
    <w:lvl w:ilvl="0">
      <w:start w:val="1"/>
      <w:numFmt w:val="decimal"/>
      <w:lvlText w:val="%1."/>
      <w:lvlJc w:val="left"/>
      <w:pPr>
        <w:tabs>
          <w:tab w:val="num" w:pos="360"/>
        </w:tabs>
        <w:ind w:left="360" w:hanging="360"/>
      </w:pPr>
      <w:rPr>
        <w:rFonts w:asciiTheme="majorHAnsi" w:hAnsiTheme="majorHAnsi" w:cstheme="majorHAnsi" w:hint="default"/>
        <w:b/>
        <w:i w:val="0"/>
        <w:sz w:val="22"/>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sz w:val="24"/>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2" w15:restartNumberingAfterBreak="0">
    <w:nsid w:val="5BD82BF8"/>
    <w:multiLevelType w:val="multilevel"/>
    <w:tmpl w:val="45F2D41A"/>
    <w:lvl w:ilvl="0">
      <w:start w:val="1"/>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3" w15:restartNumberingAfterBreak="0">
    <w:nsid w:val="5CE45D13"/>
    <w:multiLevelType w:val="multilevel"/>
    <w:tmpl w:val="4A309C86"/>
    <w:lvl w:ilvl="0">
      <w:start w:val="1"/>
      <w:numFmt w:val="upperRoman"/>
      <w:pStyle w:val="RFP1"/>
      <w:lvlText w:val="%1."/>
      <w:lvlJc w:val="left"/>
      <w:pPr>
        <w:tabs>
          <w:tab w:val="num" w:pos="720"/>
        </w:tabs>
      </w:pPr>
      <w:rPr>
        <w:rFonts w:hint="default"/>
      </w:rPr>
    </w:lvl>
    <w:lvl w:ilvl="1">
      <w:start w:val="1"/>
      <w:numFmt w:val="upperLetter"/>
      <w:pStyle w:val="RFPA"/>
      <w:lvlText w:val="%2."/>
      <w:lvlJc w:val="left"/>
      <w:pPr>
        <w:tabs>
          <w:tab w:val="num" w:pos="720"/>
        </w:tabs>
        <w:ind w:left="720" w:hanging="360"/>
      </w:pPr>
      <w:rPr>
        <w:rFonts w:hint="default"/>
      </w:rPr>
    </w:lvl>
    <w:lvl w:ilvl="2">
      <w:start w:val="1"/>
      <w:numFmt w:val="decimal"/>
      <w:lvlText w:val="%3."/>
      <w:lvlJc w:val="left"/>
      <w:pPr>
        <w:tabs>
          <w:tab w:val="num" w:pos="1800"/>
        </w:tabs>
        <w:ind w:left="1440"/>
      </w:pPr>
      <w:rPr>
        <w:rFonts w:hint="default"/>
      </w:rPr>
    </w:lvl>
    <w:lvl w:ilvl="3">
      <w:start w:val="1"/>
      <w:numFmt w:val="lowerLetter"/>
      <w:pStyle w:val="RFPa0"/>
      <w:lvlText w:val="%4)"/>
      <w:lvlJc w:val="left"/>
      <w:pPr>
        <w:tabs>
          <w:tab w:val="num" w:pos="2520"/>
        </w:tabs>
        <w:ind w:left="2160"/>
      </w:pPr>
      <w:rPr>
        <w:rFonts w:hint="default"/>
      </w:rPr>
    </w:lvl>
    <w:lvl w:ilvl="4">
      <w:start w:val="1"/>
      <w:numFmt w:val="decimal"/>
      <w:lvlText w:val="(%5)"/>
      <w:lvlJc w:val="left"/>
      <w:pPr>
        <w:tabs>
          <w:tab w:val="num" w:pos="3240"/>
        </w:tabs>
        <w:ind w:left="2880"/>
      </w:pPr>
      <w:rPr>
        <w:rFonts w:hint="default"/>
      </w:rPr>
    </w:lvl>
    <w:lvl w:ilvl="5">
      <w:start w:val="1"/>
      <w:numFmt w:val="lowerLetter"/>
      <w:lvlText w:val="(%6)"/>
      <w:lvlJc w:val="left"/>
      <w:pPr>
        <w:tabs>
          <w:tab w:val="num" w:pos="3960"/>
        </w:tabs>
        <w:ind w:left="3600"/>
      </w:pPr>
      <w:rPr>
        <w:rFonts w:hint="default"/>
      </w:rPr>
    </w:lvl>
    <w:lvl w:ilvl="6">
      <w:start w:val="1"/>
      <w:numFmt w:val="lowerRoman"/>
      <w:lvlText w:val="(%7)"/>
      <w:lvlJc w:val="left"/>
      <w:pPr>
        <w:tabs>
          <w:tab w:val="num" w:pos="4680"/>
        </w:tabs>
        <w:ind w:left="4320"/>
      </w:pPr>
      <w:rPr>
        <w:rFonts w:hint="default"/>
      </w:rPr>
    </w:lvl>
    <w:lvl w:ilvl="7">
      <w:start w:val="1"/>
      <w:numFmt w:val="lowerLetter"/>
      <w:lvlText w:val="(%8)"/>
      <w:lvlJc w:val="left"/>
      <w:pPr>
        <w:tabs>
          <w:tab w:val="num" w:pos="5400"/>
        </w:tabs>
        <w:ind w:left="5040"/>
      </w:pPr>
      <w:rPr>
        <w:rFonts w:hint="default"/>
      </w:rPr>
    </w:lvl>
    <w:lvl w:ilvl="8">
      <w:start w:val="1"/>
      <w:numFmt w:val="lowerRoman"/>
      <w:lvlText w:val="(%9)"/>
      <w:lvlJc w:val="left"/>
      <w:pPr>
        <w:tabs>
          <w:tab w:val="num" w:pos="6120"/>
        </w:tabs>
        <w:ind w:left="5760"/>
      </w:pPr>
      <w:rPr>
        <w:rFonts w:hint="default"/>
      </w:rPr>
    </w:lvl>
  </w:abstractNum>
  <w:abstractNum w:abstractNumId="24" w15:restartNumberingAfterBreak="0">
    <w:nsid w:val="5E6F14F8"/>
    <w:multiLevelType w:val="multilevel"/>
    <w:tmpl w:val="8A0451CE"/>
    <w:lvl w:ilvl="0">
      <w:start w:val="2"/>
      <w:numFmt w:val="decimal"/>
      <w:lvlText w:val="%1"/>
      <w:lvlJc w:val="left"/>
      <w:pPr>
        <w:ind w:left="360" w:hanging="360"/>
      </w:pPr>
      <w:rPr>
        <w:rFonts w:hint="default"/>
        <w:b/>
      </w:rPr>
    </w:lvl>
    <w:lvl w:ilvl="1">
      <w:start w:val="1"/>
      <w:numFmt w:val="decimal"/>
      <w:lvlText w:val="%1.%2"/>
      <w:lvlJc w:val="left"/>
      <w:pPr>
        <w:ind w:left="1080" w:hanging="360"/>
      </w:pPr>
      <w:rPr>
        <w:rFonts w:ascii="Times New Roman Bold" w:hAnsi="Times New Roman Bold"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4680" w:hanging="108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480" w:hanging="1440"/>
      </w:pPr>
      <w:rPr>
        <w:rFonts w:hint="default"/>
        <w:b/>
      </w:rPr>
    </w:lvl>
    <w:lvl w:ilvl="8">
      <w:start w:val="1"/>
      <w:numFmt w:val="decimal"/>
      <w:lvlText w:val="%1.%2.%3.%4.%5.%6.%7.%8.%9"/>
      <w:lvlJc w:val="left"/>
      <w:pPr>
        <w:ind w:left="7560" w:hanging="1800"/>
      </w:pPr>
      <w:rPr>
        <w:rFonts w:hint="default"/>
        <w:b/>
      </w:rPr>
    </w:lvl>
  </w:abstractNum>
  <w:abstractNum w:abstractNumId="25" w15:restartNumberingAfterBreak="0">
    <w:nsid w:val="5ECC13F2"/>
    <w:multiLevelType w:val="multilevel"/>
    <w:tmpl w:val="E2D22346"/>
    <w:lvl w:ilvl="0">
      <w:start w:val="5"/>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imes New Roman Bold" w:hAnsi="Times New Roman Bold" w:cstheme="minorHAnsi" w:hint="default"/>
        <w:b/>
        <w:i w:val="0"/>
        <w:sz w:val="20"/>
      </w:rPr>
    </w:lvl>
    <w:lvl w:ilvl="2">
      <w:start w:val="1"/>
      <w:numFmt w:val="upperLetter"/>
      <w:lvlText w:val="(%3)"/>
      <w:lvlJc w:val="left"/>
      <w:pPr>
        <w:tabs>
          <w:tab w:val="num" w:pos="1368"/>
        </w:tabs>
        <w:ind w:left="1368" w:hanging="432"/>
      </w:pPr>
      <w:rPr>
        <w:rFonts w:ascii="Times New Roman" w:hAnsi="Times New Roman" w:hint="default"/>
        <w:b w:val="0"/>
        <w:i w:val="0"/>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6" w15:restartNumberingAfterBreak="0">
    <w:nsid w:val="5FC60187"/>
    <w:multiLevelType w:val="multilevel"/>
    <w:tmpl w:val="806C57F8"/>
    <w:lvl w:ilvl="0">
      <w:start w:val="6"/>
      <w:numFmt w:val="decimal"/>
      <w:lvlText w:val="%1."/>
      <w:lvlJc w:val="left"/>
      <w:pPr>
        <w:tabs>
          <w:tab w:val="num" w:pos="360"/>
        </w:tabs>
        <w:ind w:left="360" w:hanging="360"/>
      </w:pPr>
      <w:rPr>
        <w:rFonts w:ascii="Times New Roman Bold" w:hAnsi="Times New Roman Bold" w:cstheme="majorHAnsi" w:hint="default"/>
        <w:b/>
        <w:i w:val="0"/>
        <w:sz w:val="20"/>
        <w:szCs w:val="22"/>
      </w:rPr>
    </w:lvl>
    <w:lvl w:ilvl="1">
      <w:start w:val="1"/>
      <w:numFmt w:val="decimal"/>
      <w:lvlText w:val="%1.%2"/>
      <w:lvlJc w:val="left"/>
      <w:pPr>
        <w:tabs>
          <w:tab w:val="num" w:pos="936"/>
        </w:tabs>
        <w:ind w:left="936" w:hanging="576"/>
      </w:pPr>
      <w:rPr>
        <w:rFonts w:asciiTheme="minorHAnsi" w:hAnsiTheme="minorHAnsi" w:cstheme="minorHAnsi" w:hint="default"/>
        <w:b/>
        <w:i w:val="0"/>
        <w:sz w:val="24"/>
      </w:rPr>
    </w:lvl>
    <w:lvl w:ilvl="2">
      <w:start w:val="1"/>
      <w:numFmt w:val="upperLetter"/>
      <w:lvlText w:val="%3."/>
      <w:lvlJc w:val="left"/>
      <w:pPr>
        <w:tabs>
          <w:tab w:val="num" w:pos="1368"/>
        </w:tabs>
        <w:ind w:left="1368" w:hanging="432"/>
      </w:pPr>
      <w:rPr>
        <w:rFonts w:cs="Times New Roman" w:hint="default"/>
        <w:b/>
        <w:i w:val="0"/>
        <w:sz w:val="20"/>
        <w:szCs w:val="24"/>
      </w:rPr>
    </w:lvl>
    <w:lvl w:ilvl="3">
      <w:start w:val="1"/>
      <w:numFmt w:val="decimal"/>
      <w:lvlText w:val="(%4)"/>
      <w:lvlJc w:val="left"/>
      <w:pPr>
        <w:tabs>
          <w:tab w:val="num" w:pos="1872"/>
        </w:tabs>
        <w:ind w:left="1872" w:hanging="504"/>
      </w:pPr>
      <w:rPr>
        <w:rFonts w:hint="default"/>
        <w:b/>
        <w:i w:val="0"/>
      </w:rPr>
    </w:lvl>
    <w:lvl w:ilvl="4">
      <w:start w:val="1"/>
      <w:numFmt w:val="lowerLetter"/>
      <w:lvlText w:val="(%5)"/>
      <w:lvlJc w:val="left"/>
      <w:pPr>
        <w:tabs>
          <w:tab w:val="num" w:pos="2232"/>
        </w:tabs>
        <w:ind w:left="2232" w:hanging="360"/>
      </w:pPr>
      <w:rPr>
        <w:rFonts w:hint="default"/>
        <w:b/>
        <w:i w:val="0"/>
      </w:rPr>
    </w:lvl>
    <w:lvl w:ilvl="5">
      <w:start w:val="1"/>
      <w:numFmt w:val="lowerRoman"/>
      <w:lvlText w:val="(%6)"/>
      <w:lvlJc w:val="left"/>
      <w:pPr>
        <w:tabs>
          <w:tab w:val="num" w:pos="2952"/>
        </w:tabs>
        <w:ind w:left="2808" w:hanging="576"/>
      </w:pPr>
      <w:rPr>
        <w:rFonts w:hint="default"/>
        <w:b/>
        <w:i w:val="0"/>
      </w:rPr>
    </w:lvl>
    <w:lvl w:ilvl="6">
      <w:start w:val="1"/>
      <w:numFmt w:val="bullet"/>
      <w:lvlText w:val=""/>
      <w:lvlJc w:val="left"/>
      <w:pPr>
        <w:tabs>
          <w:tab w:val="num" w:pos="3168"/>
        </w:tabs>
        <w:ind w:left="3168" w:hanging="360"/>
      </w:pPr>
      <w:rPr>
        <w:rFonts w:ascii="Wingdings" w:hAnsi="Wingdings" w:hint="default"/>
        <w:b w:val="0"/>
        <w:i w:val="0"/>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27" w15:restartNumberingAfterBreak="0">
    <w:nsid w:val="6B0B4F2F"/>
    <w:multiLevelType w:val="singleLevel"/>
    <w:tmpl w:val="D292C8A4"/>
    <w:lvl w:ilvl="0">
      <w:start w:val="1"/>
      <w:numFmt w:val="decimal"/>
      <w:pStyle w:val="Style5"/>
      <w:lvlText w:val="%1."/>
      <w:lvlJc w:val="left"/>
      <w:pPr>
        <w:tabs>
          <w:tab w:val="num" w:pos="360"/>
        </w:tabs>
        <w:ind w:left="360" w:hanging="360"/>
      </w:pPr>
      <w:rPr>
        <w:u w:val="none"/>
      </w:rPr>
    </w:lvl>
  </w:abstractNum>
  <w:abstractNum w:abstractNumId="28" w15:restartNumberingAfterBreak="0">
    <w:nsid w:val="6B903CB3"/>
    <w:multiLevelType w:val="multilevel"/>
    <w:tmpl w:val="6FD6F1A0"/>
    <w:lvl w:ilvl="0">
      <w:start w:val="1"/>
      <w:numFmt w:val="bullet"/>
      <w:lvlText w:val=""/>
      <w:lvlJc w:val="left"/>
      <w:pPr>
        <w:tabs>
          <w:tab w:val="num" w:pos="720"/>
        </w:tabs>
        <w:ind w:left="720" w:hanging="360"/>
      </w:pPr>
      <w:rPr>
        <w:rFonts w:ascii="Symbol" w:hAnsi="Symbol" w:hint="default"/>
        <w:b/>
        <w:i w:val="0"/>
        <w:sz w:val="24"/>
        <w:szCs w:val="24"/>
      </w:rPr>
    </w:lvl>
    <w:lvl w:ilvl="1">
      <w:start w:val="1"/>
      <w:numFmt w:val="bullet"/>
      <w:lvlText w:val="o"/>
      <w:lvlJc w:val="left"/>
      <w:pPr>
        <w:tabs>
          <w:tab w:val="num" w:pos="1296"/>
        </w:tabs>
        <w:ind w:left="1296" w:hanging="576"/>
      </w:pPr>
      <w:rPr>
        <w:rFonts w:ascii="Courier New" w:hAnsi="Courier New" w:hint="default"/>
        <w:b/>
        <w:i w:val="0"/>
        <w:sz w:val="24"/>
      </w:rPr>
    </w:lvl>
    <w:lvl w:ilvl="2">
      <w:start w:val="1"/>
      <w:numFmt w:val="bullet"/>
      <w:lvlText w:val=""/>
      <w:lvlJc w:val="left"/>
      <w:pPr>
        <w:tabs>
          <w:tab w:val="num" w:pos="1728"/>
        </w:tabs>
        <w:ind w:left="1728" w:hanging="432"/>
      </w:pPr>
      <w:rPr>
        <w:rFonts w:ascii="Symbol" w:hAnsi="Symbol" w:hint="default"/>
        <w:b/>
        <w:i w:val="0"/>
      </w:rPr>
    </w:lvl>
    <w:lvl w:ilvl="3">
      <w:start w:val="1"/>
      <w:numFmt w:val="decimal"/>
      <w:lvlText w:val="(%4)"/>
      <w:lvlJc w:val="left"/>
      <w:pPr>
        <w:tabs>
          <w:tab w:val="num" w:pos="2232"/>
        </w:tabs>
        <w:ind w:left="2232" w:hanging="504"/>
      </w:pPr>
      <w:rPr>
        <w:rFonts w:cs="Times New Roman" w:hint="default"/>
        <w:b/>
        <w:i w:val="0"/>
      </w:rPr>
    </w:lvl>
    <w:lvl w:ilvl="4">
      <w:start w:val="1"/>
      <w:numFmt w:val="lowerLetter"/>
      <w:lvlText w:val="(%5)"/>
      <w:lvlJc w:val="left"/>
      <w:pPr>
        <w:tabs>
          <w:tab w:val="num" w:pos="2592"/>
        </w:tabs>
        <w:ind w:left="2592" w:hanging="360"/>
      </w:pPr>
      <w:rPr>
        <w:rFonts w:cs="Times New Roman" w:hint="default"/>
        <w:b/>
        <w:i w:val="0"/>
      </w:rPr>
    </w:lvl>
    <w:lvl w:ilvl="5">
      <w:start w:val="1"/>
      <w:numFmt w:val="lowerRoman"/>
      <w:lvlText w:val="(%6)"/>
      <w:lvlJc w:val="left"/>
      <w:pPr>
        <w:tabs>
          <w:tab w:val="num" w:pos="3312"/>
        </w:tabs>
        <w:ind w:left="3168" w:hanging="576"/>
      </w:pPr>
      <w:rPr>
        <w:rFonts w:cs="Times New Roman" w:hint="default"/>
        <w:b/>
        <w:i w:val="0"/>
      </w:rPr>
    </w:lvl>
    <w:lvl w:ilvl="6">
      <w:start w:val="1"/>
      <w:numFmt w:val="bullet"/>
      <w:lvlText w:val=""/>
      <w:lvlJc w:val="left"/>
      <w:pPr>
        <w:tabs>
          <w:tab w:val="num" w:pos="3528"/>
        </w:tabs>
        <w:ind w:left="3528" w:hanging="360"/>
      </w:pPr>
      <w:rPr>
        <w:rFonts w:ascii="Wingdings" w:hAnsi="Wingdings" w:hint="default"/>
        <w:b w:val="0"/>
        <w:i w:val="0"/>
      </w:rPr>
    </w:lvl>
    <w:lvl w:ilvl="7">
      <w:start w:val="1"/>
      <w:numFmt w:val="none"/>
      <w:lvlText w:val=""/>
      <w:lvlJc w:val="left"/>
      <w:pPr>
        <w:tabs>
          <w:tab w:val="num" w:pos="4104"/>
        </w:tabs>
        <w:ind w:left="4104" w:hanging="1224"/>
      </w:pPr>
      <w:rPr>
        <w:rFonts w:cs="Times New Roman" w:hint="default"/>
      </w:rPr>
    </w:lvl>
    <w:lvl w:ilvl="8">
      <w:start w:val="1"/>
      <w:numFmt w:val="none"/>
      <w:lvlText w:val=""/>
      <w:lvlJc w:val="left"/>
      <w:pPr>
        <w:tabs>
          <w:tab w:val="num" w:pos="4680"/>
        </w:tabs>
        <w:ind w:left="4680" w:hanging="1440"/>
      </w:pPr>
      <w:rPr>
        <w:rFonts w:cs="Times New Roman" w:hint="default"/>
      </w:rPr>
    </w:lvl>
  </w:abstractNum>
  <w:num w:numId="1" w16cid:durableId="1106390236">
    <w:abstractNumId w:val="7"/>
  </w:num>
  <w:num w:numId="2" w16cid:durableId="605775471">
    <w:abstractNumId w:val="5"/>
  </w:num>
  <w:num w:numId="3" w16cid:durableId="431320392">
    <w:abstractNumId w:val="23"/>
  </w:num>
  <w:num w:numId="4" w16cid:durableId="651640953">
    <w:abstractNumId w:val="10"/>
  </w:num>
  <w:num w:numId="5" w16cid:durableId="1474834597">
    <w:abstractNumId w:val="6"/>
  </w:num>
  <w:num w:numId="6" w16cid:durableId="698893768">
    <w:abstractNumId w:val="4"/>
  </w:num>
  <w:num w:numId="7" w16cid:durableId="401606957">
    <w:abstractNumId w:val="14"/>
  </w:num>
  <w:num w:numId="8" w16cid:durableId="73819005">
    <w:abstractNumId w:val="15"/>
  </w:num>
  <w:num w:numId="9" w16cid:durableId="375668988">
    <w:abstractNumId w:val="3"/>
  </w:num>
  <w:num w:numId="10" w16cid:durableId="1965577996">
    <w:abstractNumId w:val="18"/>
  </w:num>
  <w:num w:numId="11" w16cid:durableId="407732174">
    <w:abstractNumId w:val="2"/>
  </w:num>
  <w:num w:numId="12" w16cid:durableId="741871960">
    <w:abstractNumId w:val="21"/>
  </w:num>
  <w:num w:numId="13" w16cid:durableId="1229417475">
    <w:abstractNumId w:val="25"/>
  </w:num>
  <w:num w:numId="14" w16cid:durableId="1665870">
    <w:abstractNumId w:val="24"/>
  </w:num>
  <w:num w:numId="15" w16cid:durableId="2080781291">
    <w:abstractNumId w:val="1"/>
  </w:num>
  <w:num w:numId="16" w16cid:durableId="25260115">
    <w:abstractNumId w:val="0"/>
  </w:num>
  <w:num w:numId="17" w16cid:durableId="1336688425">
    <w:abstractNumId w:val="16"/>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489177303">
    <w:abstractNumId w:val="19"/>
  </w:num>
  <w:num w:numId="19" w16cid:durableId="1402563560">
    <w:abstractNumId w:val="12"/>
  </w:num>
  <w:num w:numId="20" w16cid:durableId="709113117">
    <w:abstractNumId w:val="22"/>
  </w:num>
  <w:num w:numId="21" w16cid:durableId="1748577452">
    <w:abstractNumId w:val="11"/>
  </w:num>
  <w:num w:numId="22" w16cid:durableId="1336880557">
    <w:abstractNumId w:val="8"/>
  </w:num>
  <w:num w:numId="23" w16cid:durableId="643896871">
    <w:abstractNumId w:val="13"/>
  </w:num>
  <w:num w:numId="24" w16cid:durableId="1235092577">
    <w:abstractNumId w:val="9"/>
  </w:num>
  <w:num w:numId="25" w16cid:durableId="844133198">
    <w:abstractNumId w:val="26"/>
  </w:num>
  <w:num w:numId="26" w16cid:durableId="455179413">
    <w:abstractNumId w:val="17"/>
  </w:num>
  <w:num w:numId="27" w16cid:durableId="10884355">
    <w:abstractNumId w:val="20"/>
    <w:lvlOverride w:ilvl="0">
      <w:lvl w:ilvl="0">
        <w:start w:val="1"/>
        <w:numFmt w:val="decimal"/>
        <w:lvlText w:val="%1."/>
        <w:lvlJc w:val="left"/>
        <w:pPr>
          <w:tabs>
            <w:tab w:val="num" w:pos="432"/>
          </w:tabs>
          <w:ind w:left="432" w:hanging="432"/>
        </w:pPr>
        <w:rPr>
          <w:rFonts w:ascii="Times New Roman Bold" w:hAnsi="Times New Roman Bold" w:hint="default"/>
          <w:b/>
          <w:sz w:val="20"/>
        </w:rPr>
      </w:lvl>
    </w:lvlOverride>
    <w:lvlOverride w:ilvl="1">
      <w:lvl w:ilvl="1">
        <w:start w:val="1"/>
        <w:numFmt w:val="decimal"/>
        <w:lvlText w:val="%1.%2."/>
        <w:lvlJc w:val="left"/>
        <w:pPr>
          <w:tabs>
            <w:tab w:val="num" w:pos="1008"/>
          </w:tabs>
          <w:ind w:left="0" w:firstLine="432"/>
        </w:pPr>
        <w:rPr>
          <w:rFonts w:ascii="Times New Roman Bold" w:hAnsi="Times New Roman Bold" w:hint="default"/>
          <w:b/>
          <w:i w:val="0"/>
          <w:sz w:val="20"/>
        </w:rPr>
      </w:lvl>
    </w:lvlOverride>
    <w:lvlOverride w:ilvl="2">
      <w:lvl w:ilvl="2">
        <w:start w:val="1"/>
        <w:numFmt w:val="upperLetter"/>
        <w:lvlText w:val="(%3)"/>
        <w:lvlJc w:val="left"/>
        <w:pPr>
          <w:tabs>
            <w:tab w:val="num" w:pos="1152"/>
          </w:tabs>
          <w:ind w:left="1152" w:hanging="432"/>
        </w:pPr>
        <w:rPr>
          <w:rFonts w:ascii="Times New Roman" w:hAnsi="Times New Roman" w:hint="default"/>
          <w:b w:val="0"/>
          <w:i w:val="0"/>
          <w:sz w:val="20"/>
        </w:rPr>
      </w:lvl>
    </w:lvlOverride>
    <w:lvlOverride w:ilvl="3">
      <w:lvl w:ilvl="3">
        <w:start w:val="1"/>
        <w:numFmt w:val="decimal"/>
        <w:lvlText w:val="(%4)"/>
        <w:lvlJc w:val="left"/>
        <w:pPr>
          <w:tabs>
            <w:tab w:val="num" w:pos="1872"/>
          </w:tabs>
          <w:ind w:left="1872" w:hanging="432"/>
        </w:pPr>
        <w:rPr>
          <w:rFonts w:ascii="Times New Roman" w:hAnsi="Times New Roman" w:hint="default"/>
          <w:b w:val="0"/>
          <w:i/>
          <w:sz w:val="24"/>
        </w:rPr>
      </w:lvl>
    </w:lvlOverride>
    <w:lvlOverride w:ilvl="4">
      <w:lvl w:ilvl="4">
        <w:start w:val="1"/>
        <w:numFmt w:val="lowerLetter"/>
        <w:lvlText w:val="(%5)"/>
        <w:lvlJc w:val="left"/>
        <w:pPr>
          <w:tabs>
            <w:tab w:val="num" w:pos="2304"/>
          </w:tabs>
          <w:ind w:left="2304" w:hanging="432"/>
        </w:pPr>
        <w:rPr>
          <w:rFonts w:ascii="Times New Roman" w:hAnsi="Times New Roman" w:hint="default"/>
          <w:b w:val="0"/>
          <w:i w:val="0"/>
          <w:sz w:val="24"/>
        </w:rPr>
      </w:lvl>
    </w:lvlOverride>
    <w:lvlOverride w:ilvl="5">
      <w:lvl w:ilvl="5">
        <w:start w:val="1"/>
        <w:numFmt w:val="lowerRoman"/>
        <w:lvlText w:val="(%6)"/>
        <w:lvlJc w:val="left"/>
        <w:pPr>
          <w:tabs>
            <w:tab w:val="num" w:pos="2736"/>
          </w:tabs>
          <w:ind w:left="2736" w:hanging="432"/>
        </w:pPr>
        <w:rPr>
          <w:rFonts w:ascii="Times New Roman" w:hAnsi="Times New Roman" w:hint="default"/>
          <w:b w:val="0"/>
          <w:i/>
          <w:sz w:val="24"/>
        </w:rPr>
      </w:lvl>
    </w:lvlOverride>
    <w:lvlOverride w:ilvl="6">
      <w:lvl w:ilvl="6">
        <w:start w:val="1"/>
        <w:numFmt w:val="bullet"/>
        <w:lvlText w:val=""/>
        <w:lvlJc w:val="left"/>
        <w:pPr>
          <w:tabs>
            <w:tab w:val="num" w:pos="3024"/>
          </w:tabs>
          <w:ind w:left="3024" w:hanging="288"/>
        </w:pPr>
        <w:rPr>
          <w:rFonts w:ascii="Symbol" w:hAnsi="Symbol" w:hint="default"/>
          <w:b w:val="0"/>
          <w:i w:val="0"/>
          <w:color w:val="auto"/>
          <w:sz w:val="24"/>
        </w:rPr>
      </w:lvl>
    </w:lvlOverride>
    <w:lvlOverride w:ilvl="7">
      <w:lvl w:ilvl="7">
        <w:start w:val="1"/>
        <w:numFmt w:val="bullet"/>
        <w:lvlText w:val=""/>
        <w:lvlJc w:val="left"/>
        <w:pPr>
          <w:tabs>
            <w:tab w:val="num" w:pos="3312"/>
          </w:tabs>
          <w:ind w:left="3312" w:hanging="288"/>
        </w:pPr>
        <w:rPr>
          <w:rFonts w:ascii="Symbol" w:hAnsi="Symbol" w:hint="default"/>
          <w:b w:val="0"/>
          <w:i w:val="0"/>
          <w:color w:val="auto"/>
          <w:sz w:val="24"/>
        </w:rPr>
      </w:lvl>
    </w:lvlOverride>
    <w:lvlOverride w:ilvl="8">
      <w:lvl w:ilvl="8">
        <w:start w:val="1"/>
        <w:numFmt w:val="bullet"/>
        <w:lvlText w:val=""/>
        <w:lvlJc w:val="left"/>
        <w:pPr>
          <w:tabs>
            <w:tab w:val="num" w:pos="3744"/>
          </w:tabs>
          <w:ind w:left="3744" w:hanging="432"/>
        </w:pPr>
        <w:rPr>
          <w:rFonts w:ascii="Symbol" w:hAnsi="Symbol" w:hint="default"/>
          <w:b w:val="0"/>
          <w:i w:val="0"/>
          <w:color w:val="auto"/>
          <w:sz w:val="24"/>
        </w:rPr>
      </w:lvl>
    </w:lvlOverride>
  </w:num>
  <w:num w:numId="28" w16cid:durableId="16389611">
    <w:abstractNumId w:val="28"/>
  </w:num>
  <w:num w:numId="29" w16cid:durableId="538322767">
    <w:abstractNumId w:val="27"/>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20"/>
  <w:drawingGridHorizontalSpacing w:val="12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7785"/>
    <w:rsid w:val="00000C73"/>
    <w:rsid w:val="00001542"/>
    <w:rsid w:val="00002246"/>
    <w:rsid w:val="000033AA"/>
    <w:rsid w:val="00003FA0"/>
    <w:rsid w:val="000129F9"/>
    <w:rsid w:val="000156B7"/>
    <w:rsid w:val="00017C38"/>
    <w:rsid w:val="000205FD"/>
    <w:rsid w:val="000210F8"/>
    <w:rsid w:val="0002281F"/>
    <w:rsid w:val="00022B43"/>
    <w:rsid w:val="00023CC5"/>
    <w:rsid w:val="000244AF"/>
    <w:rsid w:val="00025415"/>
    <w:rsid w:val="00025B4D"/>
    <w:rsid w:val="00026CE4"/>
    <w:rsid w:val="00027D51"/>
    <w:rsid w:val="00030551"/>
    <w:rsid w:val="0004230B"/>
    <w:rsid w:val="00044772"/>
    <w:rsid w:val="000468B3"/>
    <w:rsid w:val="000478D3"/>
    <w:rsid w:val="000479FB"/>
    <w:rsid w:val="000514D0"/>
    <w:rsid w:val="0005543F"/>
    <w:rsid w:val="0005567F"/>
    <w:rsid w:val="00055BF3"/>
    <w:rsid w:val="0005644C"/>
    <w:rsid w:val="00060045"/>
    <w:rsid w:val="00061AC7"/>
    <w:rsid w:val="00061C2A"/>
    <w:rsid w:val="00061EE3"/>
    <w:rsid w:val="00062659"/>
    <w:rsid w:val="00062B39"/>
    <w:rsid w:val="000648D9"/>
    <w:rsid w:val="0007239D"/>
    <w:rsid w:val="00076FB0"/>
    <w:rsid w:val="00080202"/>
    <w:rsid w:val="00081C7A"/>
    <w:rsid w:val="00082271"/>
    <w:rsid w:val="00083558"/>
    <w:rsid w:val="00083BB8"/>
    <w:rsid w:val="00083CB3"/>
    <w:rsid w:val="00085746"/>
    <w:rsid w:val="00090ECB"/>
    <w:rsid w:val="0009405D"/>
    <w:rsid w:val="0009413B"/>
    <w:rsid w:val="000960F6"/>
    <w:rsid w:val="00096DF1"/>
    <w:rsid w:val="00097A1A"/>
    <w:rsid w:val="000A24AD"/>
    <w:rsid w:val="000A44C5"/>
    <w:rsid w:val="000A5A6C"/>
    <w:rsid w:val="000A7F58"/>
    <w:rsid w:val="000B0A21"/>
    <w:rsid w:val="000B2422"/>
    <w:rsid w:val="000B4F1E"/>
    <w:rsid w:val="000B53FC"/>
    <w:rsid w:val="000B7D2E"/>
    <w:rsid w:val="000C6709"/>
    <w:rsid w:val="000D010D"/>
    <w:rsid w:val="000D2618"/>
    <w:rsid w:val="000D31D9"/>
    <w:rsid w:val="000D4419"/>
    <w:rsid w:val="000D49F9"/>
    <w:rsid w:val="000D4DFC"/>
    <w:rsid w:val="000D4F75"/>
    <w:rsid w:val="000D4FEE"/>
    <w:rsid w:val="000D70E6"/>
    <w:rsid w:val="000D7583"/>
    <w:rsid w:val="000E0993"/>
    <w:rsid w:val="000E0D3B"/>
    <w:rsid w:val="000E10DB"/>
    <w:rsid w:val="000E4F9D"/>
    <w:rsid w:val="000F1798"/>
    <w:rsid w:val="000F1B95"/>
    <w:rsid w:val="000F1BE1"/>
    <w:rsid w:val="000F46CB"/>
    <w:rsid w:val="000F46FE"/>
    <w:rsid w:val="00100700"/>
    <w:rsid w:val="00101134"/>
    <w:rsid w:val="00103ACF"/>
    <w:rsid w:val="001046A6"/>
    <w:rsid w:val="0010523B"/>
    <w:rsid w:val="00111C4D"/>
    <w:rsid w:val="00113136"/>
    <w:rsid w:val="00115EF4"/>
    <w:rsid w:val="00120596"/>
    <w:rsid w:val="001205BF"/>
    <w:rsid w:val="00120963"/>
    <w:rsid w:val="00122651"/>
    <w:rsid w:val="001267AC"/>
    <w:rsid w:val="00127293"/>
    <w:rsid w:val="0012785C"/>
    <w:rsid w:val="00127E74"/>
    <w:rsid w:val="00132A64"/>
    <w:rsid w:val="001338FE"/>
    <w:rsid w:val="00133C8F"/>
    <w:rsid w:val="00133DDE"/>
    <w:rsid w:val="00134BA5"/>
    <w:rsid w:val="00142A64"/>
    <w:rsid w:val="00144EF7"/>
    <w:rsid w:val="0014500D"/>
    <w:rsid w:val="00146395"/>
    <w:rsid w:val="00146BA3"/>
    <w:rsid w:val="00150E36"/>
    <w:rsid w:val="00150FE1"/>
    <w:rsid w:val="001524A0"/>
    <w:rsid w:val="00152846"/>
    <w:rsid w:val="00152E34"/>
    <w:rsid w:val="00153D95"/>
    <w:rsid w:val="0015468B"/>
    <w:rsid w:val="00155B3C"/>
    <w:rsid w:val="001607F6"/>
    <w:rsid w:val="00161629"/>
    <w:rsid w:val="00161729"/>
    <w:rsid w:val="00161926"/>
    <w:rsid w:val="00162635"/>
    <w:rsid w:val="00162FA0"/>
    <w:rsid w:val="00164796"/>
    <w:rsid w:val="00174CAF"/>
    <w:rsid w:val="0017725F"/>
    <w:rsid w:val="00182519"/>
    <w:rsid w:val="0018280E"/>
    <w:rsid w:val="00187025"/>
    <w:rsid w:val="00190550"/>
    <w:rsid w:val="001942E5"/>
    <w:rsid w:val="00195D2E"/>
    <w:rsid w:val="001975EC"/>
    <w:rsid w:val="0019777A"/>
    <w:rsid w:val="001A4F28"/>
    <w:rsid w:val="001A627D"/>
    <w:rsid w:val="001A6D73"/>
    <w:rsid w:val="001B0231"/>
    <w:rsid w:val="001B03E3"/>
    <w:rsid w:val="001B7DCE"/>
    <w:rsid w:val="001C2EE5"/>
    <w:rsid w:val="001C41EE"/>
    <w:rsid w:val="001C4B83"/>
    <w:rsid w:val="001C532A"/>
    <w:rsid w:val="001D22F3"/>
    <w:rsid w:val="001D5208"/>
    <w:rsid w:val="001D61F6"/>
    <w:rsid w:val="001D645F"/>
    <w:rsid w:val="001D7253"/>
    <w:rsid w:val="001E16FB"/>
    <w:rsid w:val="001E2002"/>
    <w:rsid w:val="001E2DA7"/>
    <w:rsid w:val="001E73F9"/>
    <w:rsid w:val="001F2FD0"/>
    <w:rsid w:val="001F38CB"/>
    <w:rsid w:val="001F4718"/>
    <w:rsid w:val="001F4850"/>
    <w:rsid w:val="0020154A"/>
    <w:rsid w:val="00201BC4"/>
    <w:rsid w:val="00204BFF"/>
    <w:rsid w:val="0020756C"/>
    <w:rsid w:val="00207CAC"/>
    <w:rsid w:val="0021599C"/>
    <w:rsid w:val="00222C95"/>
    <w:rsid w:val="002237DE"/>
    <w:rsid w:val="00224C85"/>
    <w:rsid w:val="00230C9B"/>
    <w:rsid w:val="00231581"/>
    <w:rsid w:val="00232192"/>
    <w:rsid w:val="00233756"/>
    <w:rsid w:val="0023478D"/>
    <w:rsid w:val="0023667C"/>
    <w:rsid w:val="00245806"/>
    <w:rsid w:val="002464F0"/>
    <w:rsid w:val="00251F8F"/>
    <w:rsid w:val="00252FCB"/>
    <w:rsid w:val="00253223"/>
    <w:rsid w:val="00266469"/>
    <w:rsid w:val="00270F4F"/>
    <w:rsid w:val="002721A9"/>
    <w:rsid w:val="002757DC"/>
    <w:rsid w:val="00281180"/>
    <w:rsid w:val="0028284E"/>
    <w:rsid w:val="00282A73"/>
    <w:rsid w:val="00282C5E"/>
    <w:rsid w:val="002860C2"/>
    <w:rsid w:val="0029146F"/>
    <w:rsid w:val="002914E4"/>
    <w:rsid w:val="0029237A"/>
    <w:rsid w:val="0029503F"/>
    <w:rsid w:val="002954F7"/>
    <w:rsid w:val="002968EA"/>
    <w:rsid w:val="00297556"/>
    <w:rsid w:val="002A1E91"/>
    <w:rsid w:val="002A4A2F"/>
    <w:rsid w:val="002A4DA3"/>
    <w:rsid w:val="002A6687"/>
    <w:rsid w:val="002A6830"/>
    <w:rsid w:val="002A6AEF"/>
    <w:rsid w:val="002A7674"/>
    <w:rsid w:val="002B13F1"/>
    <w:rsid w:val="002B170E"/>
    <w:rsid w:val="002B6210"/>
    <w:rsid w:val="002B6BEC"/>
    <w:rsid w:val="002B7412"/>
    <w:rsid w:val="002C0630"/>
    <w:rsid w:val="002C27DF"/>
    <w:rsid w:val="002C3EAE"/>
    <w:rsid w:val="002C4401"/>
    <w:rsid w:val="002C6CC6"/>
    <w:rsid w:val="002D64F8"/>
    <w:rsid w:val="002D6C9E"/>
    <w:rsid w:val="002E0C69"/>
    <w:rsid w:val="002E3A43"/>
    <w:rsid w:val="002E630A"/>
    <w:rsid w:val="002F1E5A"/>
    <w:rsid w:val="002F5B37"/>
    <w:rsid w:val="002F6134"/>
    <w:rsid w:val="002F6159"/>
    <w:rsid w:val="00301F9D"/>
    <w:rsid w:val="00303D20"/>
    <w:rsid w:val="00305C21"/>
    <w:rsid w:val="00307977"/>
    <w:rsid w:val="003112E4"/>
    <w:rsid w:val="00312025"/>
    <w:rsid w:val="00312B07"/>
    <w:rsid w:val="0031336E"/>
    <w:rsid w:val="00313500"/>
    <w:rsid w:val="00314456"/>
    <w:rsid w:val="003145FD"/>
    <w:rsid w:val="0031481D"/>
    <w:rsid w:val="003158EB"/>
    <w:rsid w:val="00315BE7"/>
    <w:rsid w:val="00315C7E"/>
    <w:rsid w:val="00316C98"/>
    <w:rsid w:val="00317923"/>
    <w:rsid w:val="00321576"/>
    <w:rsid w:val="00321D04"/>
    <w:rsid w:val="00323CD0"/>
    <w:rsid w:val="00323F3D"/>
    <w:rsid w:val="003251A3"/>
    <w:rsid w:val="00325924"/>
    <w:rsid w:val="00325FFD"/>
    <w:rsid w:val="003267C5"/>
    <w:rsid w:val="00330891"/>
    <w:rsid w:val="003329AE"/>
    <w:rsid w:val="00334608"/>
    <w:rsid w:val="00335894"/>
    <w:rsid w:val="00335EE5"/>
    <w:rsid w:val="00337619"/>
    <w:rsid w:val="003420F5"/>
    <w:rsid w:val="00343498"/>
    <w:rsid w:val="00343C28"/>
    <w:rsid w:val="003507F1"/>
    <w:rsid w:val="00350C47"/>
    <w:rsid w:val="0035290D"/>
    <w:rsid w:val="00353038"/>
    <w:rsid w:val="003569D8"/>
    <w:rsid w:val="00361783"/>
    <w:rsid w:val="0036375C"/>
    <w:rsid w:val="003646A9"/>
    <w:rsid w:val="00365FEA"/>
    <w:rsid w:val="00367E16"/>
    <w:rsid w:val="00370E03"/>
    <w:rsid w:val="003715A5"/>
    <w:rsid w:val="003738F1"/>
    <w:rsid w:val="00373948"/>
    <w:rsid w:val="0037441E"/>
    <w:rsid w:val="0037468E"/>
    <w:rsid w:val="00375464"/>
    <w:rsid w:val="00376417"/>
    <w:rsid w:val="003803D8"/>
    <w:rsid w:val="00382569"/>
    <w:rsid w:val="00387F13"/>
    <w:rsid w:val="00390A05"/>
    <w:rsid w:val="00391DD1"/>
    <w:rsid w:val="00392299"/>
    <w:rsid w:val="00392AC3"/>
    <w:rsid w:val="00396831"/>
    <w:rsid w:val="003971C7"/>
    <w:rsid w:val="003A1C4D"/>
    <w:rsid w:val="003A254A"/>
    <w:rsid w:val="003A4EAB"/>
    <w:rsid w:val="003B04F6"/>
    <w:rsid w:val="003B08BC"/>
    <w:rsid w:val="003B10D9"/>
    <w:rsid w:val="003B3742"/>
    <w:rsid w:val="003B3C0B"/>
    <w:rsid w:val="003B42AC"/>
    <w:rsid w:val="003B4F33"/>
    <w:rsid w:val="003B54CD"/>
    <w:rsid w:val="003B5BE0"/>
    <w:rsid w:val="003C00A7"/>
    <w:rsid w:val="003C0DD8"/>
    <w:rsid w:val="003C2303"/>
    <w:rsid w:val="003C255A"/>
    <w:rsid w:val="003C5DDC"/>
    <w:rsid w:val="003D48FB"/>
    <w:rsid w:val="003D5C85"/>
    <w:rsid w:val="003D5D89"/>
    <w:rsid w:val="003D7AFA"/>
    <w:rsid w:val="003E04D4"/>
    <w:rsid w:val="003E28A6"/>
    <w:rsid w:val="003E52BA"/>
    <w:rsid w:val="003E7FA6"/>
    <w:rsid w:val="003F0E91"/>
    <w:rsid w:val="003F1B2B"/>
    <w:rsid w:val="003F713C"/>
    <w:rsid w:val="00402D43"/>
    <w:rsid w:val="00405381"/>
    <w:rsid w:val="00412133"/>
    <w:rsid w:val="00417572"/>
    <w:rsid w:val="00417B3C"/>
    <w:rsid w:val="00420271"/>
    <w:rsid w:val="004224F0"/>
    <w:rsid w:val="004225A7"/>
    <w:rsid w:val="00422FF5"/>
    <w:rsid w:val="004307BE"/>
    <w:rsid w:val="00431C14"/>
    <w:rsid w:val="00435DC8"/>
    <w:rsid w:val="00437785"/>
    <w:rsid w:val="004419A8"/>
    <w:rsid w:val="00443744"/>
    <w:rsid w:val="00445058"/>
    <w:rsid w:val="00445C89"/>
    <w:rsid w:val="0044669E"/>
    <w:rsid w:val="004544D7"/>
    <w:rsid w:val="0045759E"/>
    <w:rsid w:val="00465653"/>
    <w:rsid w:val="00470AB2"/>
    <w:rsid w:val="004759E9"/>
    <w:rsid w:val="00475D0F"/>
    <w:rsid w:val="004801A7"/>
    <w:rsid w:val="0048020C"/>
    <w:rsid w:val="004825E8"/>
    <w:rsid w:val="00483DAC"/>
    <w:rsid w:val="004849EE"/>
    <w:rsid w:val="004867BB"/>
    <w:rsid w:val="00492383"/>
    <w:rsid w:val="00492619"/>
    <w:rsid w:val="00492684"/>
    <w:rsid w:val="00492990"/>
    <w:rsid w:val="004929F4"/>
    <w:rsid w:val="00496ED0"/>
    <w:rsid w:val="00497C61"/>
    <w:rsid w:val="004A4A27"/>
    <w:rsid w:val="004B45F7"/>
    <w:rsid w:val="004B597F"/>
    <w:rsid w:val="004C02A0"/>
    <w:rsid w:val="004C0DB6"/>
    <w:rsid w:val="004C2C74"/>
    <w:rsid w:val="004C34B2"/>
    <w:rsid w:val="004C6E60"/>
    <w:rsid w:val="004C795B"/>
    <w:rsid w:val="004C7DAC"/>
    <w:rsid w:val="004D007C"/>
    <w:rsid w:val="004D11C4"/>
    <w:rsid w:val="004D2739"/>
    <w:rsid w:val="004D392D"/>
    <w:rsid w:val="004D466F"/>
    <w:rsid w:val="004D5BFA"/>
    <w:rsid w:val="004E4AF2"/>
    <w:rsid w:val="004E5170"/>
    <w:rsid w:val="004F7C4E"/>
    <w:rsid w:val="00502D4E"/>
    <w:rsid w:val="00504C57"/>
    <w:rsid w:val="005075E3"/>
    <w:rsid w:val="005129C0"/>
    <w:rsid w:val="00513347"/>
    <w:rsid w:val="00513F73"/>
    <w:rsid w:val="00524487"/>
    <w:rsid w:val="00524AF9"/>
    <w:rsid w:val="00530507"/>
    <w:rsid w:val="005316F2"/>
    <w:rsid w:val="00531ACF"/>
    <w:rsid w:val="00531BE0"/>
    <w:rsid w:val="00535786"/>
    <w:rsid w:val="005361A7"/>
    <w:rsid w:val="005365C6"/>
    <w:rsid w:val="005367DD"/>
    <w:rsid w:val="00537F13"/>
    <w:rsid w:val="00541590"/>
    <w:rsid w:val="00543A67"/>
    <w:rsid w:val="00547188"/>
    <w:rsid w:val="0055258A"/>
    <w:rsid w:val="00554566"/>
    <w:rsid w:val="00556636"/>
    <w:rsid w:val="00556840"/>
    <w:rsid w:val="00561427"/>
    <w:rsid w:val="00561483"/>
    <w:rsid w:val="00562F78"/>
    <w:rsid w:val="0056625F"/>
    <w:rsid w:val="00566AA2"/>
    <w:rsid w:val="00567826"/>
    <w:rsid w:val="00570210"/>
    <w:rsid w:val="00570F30"/>
    <w:rsid w:val="00575AB4"/>
    <w:rsid w:val="005767C8"/>
    <w:rsid w:val="0058022C"/>
    <w:rsid w:val="00583AB8"/>
    <w:rsid w:val="00583BAF"/>
    <w:rsid w:val="005843F1"/>
    <w:rsid w:val="005848E6"/>
    <w:rsid w:val="00585E07"/>
    <w:rsid w:val="005929F7"/>
    <w:rsid w:val="0059778A"/>
    <w:rsid w:val="00597EA5"/>
    <w:rsid w:val="005A5C92"/>
    <w:rsid w:val="005B0639"/>
    <w:rsid w:val="005B29DC"/>
    <w:rsid w:val="005B4C2B"/>
    <w:rsid w:val="005C1E31"/>
    <w:rsid w:val="005C3491"/>
    <w:rsid w:val="005C554B"/>
    <w:rsid w:val="005C55DF"/>
    <w:rsid w:val="005C5777"/>
    <w:rsid w:val="005C5EAE"/>
    <w:rsid w:val="005C631C"/>
    <w:rsid w:val="005C7E7D"/>
    <w:rsid w:val="005D0FDF"/>
    <w:rsid w:val="005D13EB"/>
    <w:rsid w:val="005D1EC4"/>
    <w:rsid w:val="005D4FDA"/>
    <w:rsid w:val="005D5580"/>
    <w:rsid w:val="005D58E5"/>
    <w:rsid w:val="005D6CB6"/>
    <w:rsid w:val="005E2F77"/>
    <w:rsid w:val="005E764F"/>
    <w:rsid w:val="005E7901"/>
    <w:rsid w:val="005F084A"/>
    <w:rsid w:val="005F088F"/>
    <w:rsid w:val="005F1D97"/>
    <w:rsid w:val="005F305F"/>
    <w:rsid w:val="005F58FD"/>
    <w:rsid w:val="005F771E"/>
    <w:rsid w:val="00600813"/>
    <w:rsid w:val="00601266"/>
    <w:rsid w:val="00603B59"/>
    <w:rsid w:val="00604041"/>
    <w:rsid w:val="00607BD6"/>
    <w:rsid w:val="00610BAC"/>
    <w:rsid w:val="0061194F"/>
    <w:rsid w:val="00611B11"/>
    <w:rsid w:val="00612BB5"/>
    <w:rsid w:val="00632E5F"/>
    <w:rsid w:val="00634BB6"/>
    <w:rsid w:val="006402DE"/>
    <w:rsid w:val="00642075"/>
    <w:rsid w:val="00642B89"/>
    <w:rsid w:val="00644282"/>
    <w:rsid w:val="00651DC8"/>
    <w:rsid w:val="00653CC7"/>
    <w:rsid w:val="00654308"/>
    <w:rsid w:val="00656961"/>
    <w:rsid w:val="00660C37"/>
    <w:rsid w:val="006643D8"/>
    <w:rsid w:val="00664624"/>
    <w:rsid w:val="00665E2F"/>
    <w:rsid w:val="0066703F"/>
    <w:rsid w:val="006753E3"/>
    <w:rsid w:val="00676FA7"/>
    <w:rsid w:val="00685CE2"/>
    <w:rsid w:val="00686493"/>
    <w:rsid w:val="00690815"/>
    <w:rsid w:val="00692502"/>
    <w:rsid w:val="00695544"/>
    <w:rsid w:val="0069613D"/>
    <w:rsid w:val="00696594"/>
    <w:rsid w:val="006A079F"/>
    <w:rsid w:val="006A3235"/>
    <w:rsid w:val="006A354E"/>
    <w:rsid w:val="006A44EB"/>
    <w:rsid w:val="006A6251"/>
    <w:rsid w:val="006A7EC4"/>
    <w:rsid w:val="006B2700"/>
    <w:rsid w:val="006C0CA4"/>
    <w:rsid w:val="006C27C1"/>
    <w:rsid w:val="006C35F6"/>
    <w:rsid w:val="006C44C7"/>
    <w:rsid w:val="006C50FF"/>
    <w:rsid w:val="006C6263"/>
    <w:rsid w:val="006C6399"/>
    <w:rsid w:val="006C67DF"/>
    <w:rsid w:val="006C6A5A"/>
    <w:rsid w:val="006C6C0A"/>
    <w:rsid w:val="006C750E"/>
    <w:rsid w:val="006D175E"/>
    <w:rsid w:val="006D1868"/>
    <w:rsid w:val="006D2DBA"/>
    <w:rsid w:val="006E1541"/>
    <w:rsid w:val="006E28EB"/>
    <w:rsid w:val="006E3615"/>
    <w:rsid w:val="006E5AFD"/>
    <w:rsid w:val="006E75AB"/>
    <w:rsid w:val="006E7AB0"/>
    <w:rsid w:val="006F2DEF"/>
    <w:rsid w:val="006F36FB"/>
    <w:rsid w:val="006F4CE0"/>
    <w:rsid w:val="006F4F71"/>
    <w:rsid w:val="006F5BD5"/>
    <w:rsid w:val="0070078B"/>
    <w:rsid w:val="00701788"/>
    <w:rsid w:val="0070246D"/>
    <w:rsid w:val="007027AF"/>
    <w:rsid w:val="0070299B"/>
    <w:rsid w:val="00702D06"/>
    <w:rsid w:val="007031B1"/>
    <w:rsid w:val="00704114"/>
    <w:rsid w:val="00711025"/>
    <w:rsid w:val="00711F5E"/>
    <w:rsid w:val="00713726"/>
    <w:rsid w:val="00713AF8"/>
    <w:rsid w:val="00715EB8"/>
    <w:rsid w:val="00716117"/>
    <w:rsid w:val="00725C90"/>
    <w:rsid w:val="00730B92"/>
    <w:rsid w:val="007356A9"/>
    <w:rsid w:val="00735C15"/>
    <w:rsid w:val="00736AA3"/>
    <w:rsid w:val="00740EFF"/>
    <w:rsid w:val="00742C5C"/>
    <w:rsid w:val="00743129"/>
    <w:rsid w:val="007477E1"/>
    <w:rsid w:val="00747A0F"/>
    <w:rsid w:val="00747C96"/>
    <w:rsid w:val="00747CAC"/>
    <w:rsid w:val="007507FB"/>
    <w:rsid w:val="00751D43"/>
    <w:rsid w:val="00751E04"/>
    <w:rsid w:val="00751EC4"/>
    <w:rsid w:val="00757CD3"/>
    <w:rsid w:val="0076656F"/>
    <w:rsid w:val="00767122"/>
    <w:rsid w:val="00775B4F"/>
    <w:rsid w:val="00781159"/>
    <w:rsid w:val="00786481"/>
    <w:rsid w:val="00786FF7"/>
    <w:rsid w:val="00792351"/>
    <w:rsid w:val="00797BC5"/>
    <w:rsid w:val="007A25BA"/>
    <w:rsid w:val="007A6241"/>
    <w:rsid w:val="007A62B5"/>
    <w:rsid w:val="007B1D82"/>
    <w:rsid w:val="007B23A5"/>
    <w:rsid w:val="007B56DB"/>
    <w:rsid w:val="007B78A8"/>
    <w:rsid w:val="007B7DA6"/>
    <w:rsid w:val="007C01AF"/>
    <w:rsid w:val="007C0272"/>
    <w:rsid w:val="007C44A0"/>
    <w:rsid w:val="007C5351"/>
    <w:rsid w:val="007C6BB3"/>
    <w:rsid w:val="007C6E7A"/>
    <w:rsid w:val="007D069D"/>
    <w:rsid w:val="007D0DF0"/>
    <w:rsid w:val="007D3A9E"/>
    <w:rsid w:val="007D45AB"/>
    <w:rsid w:val="007D47CE"/>
    <w:rsid w:val="007D48DE"/>
    <w:rsid w:val="007D4F9D"/>
    <w:rsid w:val="007E0CB9"/>
    <w:rsid w:val="007E2102"/>
    <w:rsid w:val="007E21F5"/>
    <w:rsid w:val="007E32ED"/>
    <w:rsid w:val="007E3BC8"/>
    <w:rsid w:val="007E5428"/>
    <w:rsid w:val="007F106C"/>
    <w:rsid w:val="007F20A7"/>
    <w:rsid w:val="007F3498"/>
    <w:rsid w:val="00805AD1"/>
    <w:rsid w:val="00806F13"/>
    <w:rsid w:val="00807BC8"/>
    <w:rsid w:val="00810509"/>
    <w:rsid w:val="008110B5"/>
    <w:rsid w:val="008114BC"/>
    <w:rsid w:val="00813FB6"/>
    <w:rsid w:val="00814D2A"/>
    <w:rsid w:val="00814FE4"/>
    <w:rsid w:val="0081736F"/>
    <w:rsid w:val="00830720"/>
    <w:rsid w:val="008309EC"/>
    <w:rsid w:val="00830CC5"/>
    <w:rsid w:val="008326D6"/>
    <w:rsid w:val="00832795"/>
    <w:rsid w:val="008331E4"/>
    <w:rsid w:val="00836598"/>
    <w:rsid w:val="00836CBD"/>
    <w:rsid w:val="00844DBC"/>
    <w:rsid w:val="008459D6"/>
    <w:rsid w:val="008466AF"/>
    <w:rsid w:val="00846E22"/>
    <w:rsid w:val="00851AB8"/>
    <w:rsid w:val="00852252"/>
    <w:rsid w:val="00853E93"/>
    <w:rsid w:val="00855D01"/>
    <w:rsid w:val="0086161A"/>
    <w:rsid w:val="00863D67"/>
    <w:rsid w:val="008643CA"/>
    <w:rsid w:val="00864894"/>
    <w:rsid w:val="008648B6"/>
    <w:rsid w:val="00866E99"/>
    <w:rsid w:val="008723E8"/>
    <w:rsid w:val="008758B9"/>
    <w:rsid w:val="00875E33"/>
    <w:rsid w:val="00876F69"/>
    <w:rsid w:val="00877076"/>
    <w:rsid w:val="008774E2"/>
    <w:rsid w:val="00884DE5"/>
    <w:rsid w:val="00890118"/>
    <w:rsid w:val="008906EF"/>
    <w:rsid w:val="00890E21"/>
    <w:rsid w:val="008953BE"/>
    <w:rsid w:val="00896AFB"/>
    <w:rsid w:val="00896EE8"/>
    <w:rsid w:val="008A0851"/>
    <w:rsid w:val="008A0E14"/>
    <w:rsid w:val="008A5847"/>
    <w:rsid w:val="008A6AE4"/>
    <w:rsid w:val="008B08FC"/>
    <w:rsid w:val="008B0EAD"/>
    <w:rsid w:val="008B0FB4"/>
    <w:rsid w:val="008B1D57"/>
    <w:rsid w:val="008B493E"/>
    <w:rsid w:val="008C0983"/>
    <w:rsid w:val="008C1E27"/>
    <w:rsid w:val="008C32F3"/>
    <w:rsid w:val="008C4071"/>
    <w:rsid w:val="008C5A43"/>
    <w:rsid w:val="008C697F"/>
    <w:rsid w:val="008C7ACD"/>
    <w:rsid w:val="008C7CF1"/>
    <w:rsid w:val="008D1514"/>
    <w:rsid w:val="008D1584"/>
    <w:rsid w:val="008D2FFB"/>
    <w:rsid w:val="008D450B"/>
    <w:rsid w:val="008D5F42"/>
    <w:rsid w:val="008D7B70"/>
    <w:rsid w:val="008E0BF4"/>
    <w:rsid w:val="008E228D"/>
    <w:rsid w:val="008E53A0"/>
    <w:rsid w:val="008E642A"/>
    <w:rsid w:val="008E69D0"/>
    <w:rsid w:val="008F1B64"/>
    <w:rsid w:val="008F1CA8"/>
    <w:rsid w:val="008F47FB"/>
    <w:rsid w:val="008F7E48"/>
    <w:rsid w:val="009041E6"/>
    <w:rsid w:val="0090613B"/>
    <w:rsid w:val="0090769D"/>
    <w:rsid w:val="0090796F"/>
    <w:rsid w:val="009131B5"/>
    <w:rsid w:val="0091330D"/>
    <w:rsid w:val="00915140"/>
    <w:rsid w:val="00917C64"/>
    <w:rsid w:val="0092477C"/>
    <w:rsid w:val="00925FEE"/>
    <w:rsid w:val="009263E4"/>
    <w:rsid w:val="009263F4"/>
    <w:rsid w:val="00926411"/>
    <w:rsid w:val="00927784"/>
    <w:rsid w:val="00927DC6"/>
    <w:rsid w:val="00932B9E"/>
    <w:rsid w:val="009330F5"/>
    <w:rsid w:val="009341F2"/>
    <w:rsid w:val="0094285C"/>
    <w:rsid w:val="00942B7D"/>
    <w:rsid w:val="00945E08"/>
    <w:rsid w:val="00945E3C"/>
    <w:rsid w:val="0094612E"/>
    <w:rsid w:val="00946D91"/>
    <w:rsid w:val="0094727C"/>
    <w:rsid w:val="0095116E"/>
    <w:rsid w:val="009517F2"/>
    <w:rsid w:val="009528FA"/>
    <w:rsid w:val="00954E77"/>
    <w:rsid w:val="00960F32"/>
    <w:rsid w:val="009635F4"/>
    <w:rsid w:val="00965AE9"/>
    <w:rsid w:val="009668A0"/>
    <w:rsid w:val="0097034E"/>
    <w:rsid w:val="00973AE2"/>
    <w:rsid w:val="009756FA"/>
    <w:rsid w:val="00976661"/>
    <w:rsid w:val="00987AEC"/>
    <w:rsid w:val="00992570"/>
    <w:rsid w:val="00992B4C"/>
    <w:rsid w:val="00993261"/>
    <w:rsid w:val="0099364E"/>
    <w:rsid w:val="00993813"/>
    <w:rsid w:val="0099514A"/>
    <w:rsid w:val="0099764D"/>
    <w:rsid w:val="009A1613"/>
    <w:rsid w:val="009A5CDC"/>
    <w:rsid w:val="009A7413"/>
    <w:rsid w:val="009B2799"/>
    <w:rsid w:val="009B350D"/>
    <w:rsid w:val="009B448D"/>
    <w:rsid w:val="009B5E10"/>
    <w:rsid w:val="009C0911"/>
    <w:rsid w:val="009C3D22"/>
    <w:rsid w:val="009C48C9"/>
    <w:rsid w:val="009C4C4B"/>
    <w:rsid w:val="009C5A96"/>
    <w:rsid w:val="009D0CDB"/>
    <w:rsid w:val="009D0F29"/>
    <w:rsid w:val="009D4D4D"/>
    <w:rsid w:val="009D7991"/>
    <w:rsid w:val="009D7CA0"/>
    <w:rsid w:val="009E7973"/>
    <w:rsid w:val="009F5920"/>
    <w:rsid w:val="009F6D38"/>
    <w:rsid w:val="00A05AE8"/>
    <w:rsid w:val="00A07092"/>
    <w:rsid w:val="00A074FD"/>
    <w:rsid w:val="00A10988"/>
    <w:rsid w:val="00A118C5"/>
    <w:rsid w:val="00A11950"/>
    <w:rsid w:val="00A137B5"/>
    <w:rsid w:val="00A13EDB"/>
    <w:rsid w:val="00A203FE"/>
    <w:rsid w:val="00A208E8"/>
    <w:rsid w:val="00A21332"/>
    <w:rsid w:val="00A2251F"/>
    <w:rsid w:val="00A23C0E"/>
    <w:rsid w:val="00A2566C"/>
    <w:rsid w:val="00A2777E"/>
    <w:rsid w:val="00A31134"/>
    <w:rsid w:val="00A31A82"/>
    <w:rsid w:val="00A33015"/>
    <w:rsid w:val="00A3307E"/>
    <w:rsid w:val="00A35850"/>
    <w:rsid w:val="00A37BCE"/>
    <w:rsid w:val="00A43C44"/>
    <w:rsid w:val="00A43D8C"/>
    <w:rsid w:val="00A46FBE"/>
    <w:rsid w:val="00A51A60"/>
    <w:rsid w:val="00A51D9D"/>
    <w:rsid w:val="00A5202E"/>
    <w:rsid w:val="00A52EB4"/>
    <w:rsid w:val="00A61016"/>
    <w:rsid w:val="00A61D62"/>
    <w:rsid w:val="00A62672"/>
    <w:rsid w:val="00A62C2B"/>
    <w:rsid w:val="00A63087"/>
    <w:rsid w:val="00A653F3"/>
    <w:rsid w:val="00A65D6B"/>
    <w:rsid w:val="00A67B0A"/>
    <w:rsid w:val="00A70467"/>
    <w:rsid w:val="00A7066B"/>
    <w:rsid w:val="00A7300D"/>
    <w:rsid w:val="00A767EC"/>
    <w:rsid w:val="00A803FD"/>
    <w:rsid w:val="00A816FC"/>
    <w:rsid w:val="00A848DF"/>
    <w:rsid w:val="00A86DD2"/>
    <w:rsid w:val="00A90043"/>
    <w:rsid w:val="00A90B9E"/>
    <w:rsid w:val="00A91FC3"/>
    <w:rsid w:val="00A932DF"/>
    <w:rsid w:val="00A95357"/>
    <w:rsid w:val="00AA1362"/>
    <w:rsid w:val="00AA236F"/>
    <w:rsid w:val="00AA23D8"/>
    <w:rsid w:val="00AA7661"/>
    <w:rsid w:val="00AB2267"/>
    <w:rsid w:val="00AC012C"/>
    <w:rsid w:val="00AC2E92"/>
    <w:rsid w:val="00AC360F"/>
    <w:rsid w:val="00AC3804"/>
    <w:rsid w:val="00AC497D"/>
    <w:rsid w:val="00AC4A49"/>
    <w:rsid w:val="00AC73EE"/>
    <w:rsid w:val="00AD3993"/>
    <w:rsid w:val="00AD550D"/>
    <w:rsid w:val="00AD682C"/>
    <w:rsid w:val="00AE253A"/>
    <w:rsid w:val="00AE61A6"/>
    <w:rsid w:val="00AE6F08"/>
    <w:rsid w:val="00AF64AB"/>
    <w:rsid w:val="00B00CD8"/>
    <w:rsid w:val="00B00E84"/>
    <w:rsid w:val="00B03A7B"/>
    <w:rsid w:val="00B1181C"/>
    <w:rsid w:val="00B1586F"/>
    <w:rsid w:val="00B15A09"/>
    <w:rsid w:val="00B15E24"/>
    <w:rsid w:val="00B170A3"/>
    <w:rsid w:val="00B174EC"/>
    <w:rsid w:val="00B1762D"/>
    <w:rsid w:val="00B2054F"/>
    <w:rsid w:val="00B21784"/>
    <w:rsid w:val="00B261F6"/>
    <w:rsid w:val="00B27256"/>
    <w:rsid w:val="00B31197"/>
    <w:rsid w:val="00B313DA"/>
    <w:rsid w:val="00B334BD"/>
    <w:rsid w:val="00B36F83"/>
    <w:rsid w:val="00B37F12"/>
    <w:rsid w:val="00B42FB2"/>
    <w:rsid w:val="00B4598F"/>
    <w:rsid w:val="00B46FA5"/>
    <w:rsid w:val="00B52602"/>
    <w:rsid w:val="00B53A0B"/>
    <w:rsid w:val="00B545D0"/>
    <w:rsid w:val="00B5595C"/>
    <w:rsid w:val="00B601FA"/>
    <w:rsid w:val="00B6312C"/>
    <w:rsid w:val="00B651F5"/>
    <w:rsid w:val="00B659B5"/>
    <w:rsid w:val="00B66180"/>
    <w:rsid w:val="00B67CC9"/>
    <w:rsid w:val="00B7248B"/>
    <w:rsid w:val="00B7427C"/>
    <w:rsid w:val="00B7449E"/>
    <w:rsid w:val="00B75124"/>
    <w:rsid w:val="00B76BF5"/>
    <w:rsid w:val="00B815DA"/>
    <w:rsid w:val="00B81B6A"/>
    <w:rsid w:val="00B8714B"/>
    <w:rsid w:val="00B876B0"/>
    <w:rsid w:val="00B92573"/>
    <w:rsid w:val="00B9594C"/>
    <w:rsid w:val="00B95BF6"/>
    <w:rsid w:val="00B97478"/>
    <w:rsid w:val="00BA2888"/>
    <w:rsid w:val="00BA5A19"/>
    <w:rsid w:val="00BB02D4"/>
    <w:rsid w:val="00BB1979"/>
    <w:rsid w:val="00BB6D26"/>
    <w:rsid w:val="00BC00C8"/>
    <w:rsid w:val="00BC0A8D"/>
    <w:rsid w:val="00BC28F1"/>
    <w:rsid w:val="00BC3F04"/>
    <w:rsid w:val="00BC4907"/>
    <w:rsid w:val="00BC566A"/>
    <w:rsid w:val="00BD04DE"/>
    <w:rsid w:val="00BD2BD8"/>
    <w:rsid w:val="00BD4BC8"/>
    <w:rsid w:val="00BD595A"/>
    <w:rsid w:val="00BE3331"/>
    <w:rsid w:val="00BE39E2"/>
    <w:rsid w:val="00BE57EA"/>
    <w:rsid w:val="00BE7891"/>
    <w:rsid w:val="00BF2D45"/>
    <w:rsid w:val="00BF400D"/>
    <w:rsid w:val="00C01E7A"/>
    <w:rsid w:val="00C034E2"/>
    <w:rsid w:val="00C03C0F"/>
    <w:rsid w:val="00C03ED5"/>
    <w:rsid w:val="00C04E9F"/>
    <w:rsid w:val="00C05A87"/>
    <w:rsid w:val="00C05E3D"/>
    <w:rsid w:val="00C073BF"/>
    <w:rsid w:val="00C11790"/>
    <w:rsid w:val="00C1179D"/>
    <w:rsid w:val="00C119DE"/>
    <w:rsid w:val="00C1317B"/>
    <w:rsid w:val="00C14585"/>
    <w:rsid w:val="00C14704"/>
    <w:rsid w:val="00C20C3D"/>
    <w:rsid w:val="00C21D5B"/>
    <w:rsid w:val="00C23EB7"/>
    <w:rsid w:val="00C25E2F"/>
    <w:rsid w:val="00C25F03"/>
    <w:rsid w:val="00C337CA"/>
    <w:rsid w:val="00C337EB"/>
    <w:rsid w:val="00C34EDA"/>
    <w:rsid w:val="00C36343"/>
    <w:rsid w:val="00C407EE"/>
    <w:rsid w:val="00C4144A"/>
    <w:rsid w:val="00C4177B"/>
    <w:rsid w:val="00C4659B"/>
    <w:rsid w:val="00C47A01"/>
    <w:rsid w:val="00C52402"/>
    <w:rsid w:val="00C52C7B"/>
    <w:rsid w:val="00C54301"/>
    <w:rsid w:val="00C54EE7"/>
    <w:rsid w:val="00C55998"/>
    <w:rsid w:val="00C612E3"/>
    <w:rsid w:val="00C61347"/>
    <w:rsid w:val="00C62271"/>
    <w:rsid w:val="00C63EEB"/>
    <w:rsid w:val="00C63FEB"/>
    <w:rsid w:val="00C70363"/>
    <w:rsid w:val="00C70C0F"/>
    <w:rsid w:val="00C73594"/>
    <w:rsid w:val="00C748FC"/>
    <w:rsid w:val="00C7533E"/>
    <w:rsid w:val="00C76AF1"/>
    <w:rsid w:val="00C80839"/>
    <w:rsid w:val="00C80908"/>
    <w:rsid w:val="00C80C92"/>
    <w:rsid w:val="00C80D03"/>
    <w:rsid w:val="00C82C27"/>
    <w:rsid w:val="00C86BAD"/>
    <w:rsid w:val="00C87494"/>
    <w:rsid w:val="00C908A1"/>
    <w:rsid w:val="00C92562"/>
    <w:rsid w:val="00C92AF0"/>
    <w:rsid w:val="00C9327F"/>
    <w:rsid w:val="00C941B3"/>
    <w:rsid w:val="00C976A5"/>
    <w:rsid w:val="00CA27A3"/>
    <w:rsid w:val="00CB4090"/>
    <w:rsid w:val="00CB7F42"/>
    <w:rsid w:val="00CC3816"/>
    <w:rsid w:val="00CC66B5"/>
    <w:rsid w:val="00CD0129"/>
    <w:rsid w:val="00CD120E"/>
    <w:rsid w:val="00CD213D"/>
    <w:rsid w:val="00CE1F6A"/>
    <w:rsid w:val="00CE390C"/>
    <w:rsid w:val="00CE6E18"/>
    <w:rsid w:val="00CF045C"/>
    <w:rsid w:val="00CF16AA"/>
    <w:rsid w:val="00CF4418"/>
    <w:rsid w:val="00CF4D61"/>
    <w:rsid w:val="00CF57B5"/>
    <w:rsid w:val="00CF5FF4"/>
    <w:rsid w:val="00CF6AC2"/>
    <w:rsid w:val="00CF7FBD"/>
    <w:rsid w:val="00D03779"/>
    <w:rsid w:val="00D0381D"/>
    <w:rsid w:val="00D044F5"/>
    <w:rsid w:val="00D05306"/>
    <w:rsid w:val="00D111A4"/>
    <w:rsid w:val="00D138E3"/>
    <w:rsid w:val="00D14F73"/>
    <w:rsid w:val="00D1622D"/>
    <w:rsid w:val="00D17605"/>
    <w:rsid w:val="00D216E3"/>
    <w:rsid w:val="00D223D4"/>
    <w:rsid w:val="00D24DFA"/>
    <w:rsid w:val="00D259DB"/>
    <w:rsid w:val="00D27208"/>
    <w:rsid w:val="00D34A04"/>
    <w:rsid w:val="00D42253"/>
    <w:rsid w:val="00D428EB"/>
    <w:rsid w:val="00D4348D"/>
    <w:rsid w:val="00D437C9"/>
    <w:rsid w:val="00D43A10"/>
    <w:rsid w:val="00D44034"/>
    <w:rsid w:val="00D44EE7"/>
    <w:rsid w:val="00D461F6"/>
    <w:rsid w:val="00D53BB2"/>
    <w:rsid w:val="00D53FA9"/>
    <w:rsid w:val="00D54FBD"/>
    <w:rsid w:val="00D552F2"/>
    <w:rsid w:val="00D61977"/>
    <w:rsid w:val="00D62405"/>
    <w:rsid w:val="00D629CF"/>
    <w:rsid w:val="00D62E15"/>
    <w:rsid w:val="00D6300D"/>
    <w:rsid w:val="00D63C7F"/>
    <w:rsid w:val="00D6428A"/>
    <w:rsid w:val="00D662AB"/>
    <w:rsid w:val="00D704A6"/>
    <w:rsid w:val="00D70AE6"/>
    <w:rsid w:val="00D722B2"/>
    <w:rsid w:val="00D74717"/>
    <w:rsid w:val="00D74AAD"/>
    <w:rsid w:val="00D75E0B"/>
    <w:rsid w:val="00D7717C"/>
    <w:rsid w:val="00D809AB"/>
    <w:rsid w:val="00D816B5"/>
    <w:rsid w:val="00D8271E"/>
    <w:rsid w:val="00D835C1"/>
    <w:rsid w:val="00D87DE7"/>
    <w:rsid w:val="00D926C8"/>
    <w:rsid w:val="00D95066"/>
    <w:rsid w:val="00D96273"/>
    <w:rsid w:val="00D967DF"/>
    <w:rsid w:val="00DA091B"/>
    <w:rsid w:val="00DA1417"/>
    <w:rsid w:val="00DA1712"/>
    <w:rsid w:val="00DA38AC"/>
    <w:rsid w:val="00DA60FB"/>
    <w:rsid w:val="00DB03D6"/>
    <w:rsid w:val="00DB4932"/>
    <w:rsid w:val="00DB7427"/>
    <w:rsid w:val="00DC0837"/>
    <w:rsid w:val="00DC1500"/>
    <w:rsid w:val="00DC5733"/>
    <w:rsid w:val="00DC60AD"/>
    <w:rsid w:val="00DC69C9"/>
    <w:rsid w:val="00DD0125"/>
    <w:rsid w:val="00DD6992"/>
    <w:rsid w:val="00DE139E"/>
    <w:rsid w:val="00DE272E"/>
    <w:rsid w:val="00DE3A96"/>
    <w:rsid w:val="00DE71A3"/>
    <w:rsid w:val="00DE72A5"/>
    <w:rsid w:val="00DF1DE3"/>
    <w:rsid w:val="00DF27CD"/>
    <w:rsid w:val="00DF34C7"/>
    <w:rsid w:val="00DF3DAF"/>
    <w:rsid w:val="00DF411A"/>
    <w:rsid w:val="00DF4181"/>
    <w:rsid w:val="00DF516F"/>
    <w:rsid w:val="00DF6679"/>
    <w:rsid w:val="00DF7C30"/>
    <w:rsid w:val="00E01C10"/>
    <w:rsid w:val="00E02AEF"/>
    <w:rsid w:val="00E03929"/>
    <w:rsid w:val="00E10CBD"/>
    <w:rsid w:val="00E1369E"/>
    <w:rsid w:val="00E165F5"/>
    <w:rsid w:val="00E17CB7"/>
    <w:rsid w:val="00E20E03"/>
    <w:rsid w:val="00E24A83"/>
    <w:rsid w:val="00E24A86"/>
    <w:rsid w:val="00E24E71"/>
    <w:rsid w:val="00E3061A"/>
    <w:rsid w:val="00E323FD"/>
    <w:rsid w:val="00E367B1"/>
    <w:rsid w:val="00E37567"/>
    <w:rsid w:val="00E42240"/>
    <w:rsid w:val="00E46145"/>
    <w:rsid w:val="00E51021"/>
    <w:rsid w:val="00E513F3"/>
    <w:rsid w:val="00E52E73"/>
    <w:rsid w:val="00E52EC9"/>
    <w:rsid w:val="00E5363C"/>
    <w:rsid w:val="00E5436A"/>
    <w:rsid w:val="00E544D5"/>
    <w:rsid w:val="00E56464"/>
    <w:rsid w:val="00E56674"/>
    <w:rsid w:val="00E6079D"/>
    <w:rsid w:val="00E6137A"/>
    <w:rsid w:val="00E70172"/>
    <w:rsid w:val="00E70820"/>
    <w:rsid w:val="00E70FF3"/>
    <w:rsid w:val="00E71A67"/>
    <w:rsid w:val="00E73699"/>
    <w:rsid w:val="00E75163"/>
    <w:rsid w:val="00E75319"/>
    <w:rsid w:val="00E757E1"/>
    <w:rsid w:val="00E76FC8"/>
    <w:rsid w:val="00E77106"/>
    <w:rsid w:val="00E8056E"/>
    <w:rsid w:val="00E8486D"/>
    <w:rsid w:val="00E85901"/>
    <w:rsid w:val="00E85E6D"/>
    <w:rsid w:val="00E902D5"/>
    <w:rsid w:val="00E909C4"/>
    <w:rsid w:val="00E90DC1"/>
    <w:rsid w:val="00E91D4B"/>
    <w:rsid w:val="00E92256"/>
    <w:rsid w:val="00E94566"/>
    <w:rsid w:val="00E97379"/>
    <w:rsid w:val="00EA166A"/>
    <w:rsid w:val="00EA6B56"/>
    <w:rsid w:val="00EB172C"/>
    <w:rsid w:val="00EB564D"/>
    <w:rsid w:val="00EB5D03"/>
    <w:rsid w:val="00EC03C8"/>
    <w:rsid w:val="00EC0826"/>
    <w:rsid w:val="00EC0B9F"/>
    <w:rsid w:val="00EC158B"/>
    <w:rsid w:val="00EC6410"/>
    <w:rsid w:val="00EC7B59"/>
    <w:rsid w:val="00ED0728"/>
    <w:rsid w:val="00ED6648"/>
    <w:rsid w:val="00EE4F5E"/>
    <w:rsid w:val="00EE5492"/>
    <w:rsid w:val="00EE5595"/>
    <w:rsid w:val="00EE7216"/>
    <w:rsid w:val="00EE7CC9"/>
    <w:rsid w:val="00EF1A5D"/>
    <w:rsid w:val="00EF38A2"/>
    <w:rsid w:val="00EF41AB"/>
    <w:rsid w:val="00EF5B78"/>
    <w:rsid w:val="00EF5F8B"/>
    <w:rsid w:val="00EF6C03"/>
    <w:rsid w:val="00EF78A7"/>
    <w:rsid w:val="00F0190C"/>
    <w:rsid w:val="00F06159"/>
    <w:rsid w:val="00F12C84"/>
    <w:rsid w:val="00F15A5A"/>
    <w:rsid w:val="00F27B51"/>
    <w:rsid w:val="00F36081"/>
    <w:rsid w:val="00F42516"/>
    <w:rsid w:val="00F430A5"/>
    <w:rsid w:val="00F4326D"/>
    <w:rsid w:val="00F540AD"/>
    <w:rsid w:val="00F5689F"/>
    <w:rsid w:val="00F569F1"/>
    <w:rsid w:val="00F57637"/>
    <w:rsid w:val="00F57EA3"/>
    <w:rsid w:val="00F6253C"/>
    <w:rsid w:val="00F63F01"/>
    <w:rsid w:val="00F75B4E"/>
    <w:rsid w:val="00F811C0"/>
    <w:rsid w:val="00F83B1D"/>
    <w:rsid w:val="00F852C6"/>
    <w:rsid w:val="00F86F74"/>
    <w:rsid w:val="00F90856"/>
    <w:rsid w:val="00F90B91"/>
    <w:rsid w:val="00F911A8"/>
    <w:rsid w:val="00F91A9F"/>
    <w:rsid w:val="00F96620"/>
    <w:rsid w:val="00FA0041"/>
    <w:rsid w:val="00FA0BEA"/>
    <w:rsid w:val="00FA2073"/>
    <w:rsid w:val="00FA47DA"/>
    <w:rsid w:val="00FA63E8"/>
    <w:rsid w:val="00FA7D05"/>
    <w:rsid w:val="00FB0141"/>
    <w:rsid w:val="00FB2250"/>
    <w:rsid w:val="00FB303F"/>
    <w:rsid w:val="00FB3B26"/>
    <w:rsid w:val="00FB5DA2"/>
    <w:rsid w:val="00FB68D2"/>
    <w:rsid w:val="00FB68F6"/>
    <w:rsid w:val="00FB7812"/>
    <w:rsid w:val="00FB7A75"/>
    <w:rsid w:val="00FC050B"/>
    <w:rsid w:val="00FC1AEF"/>
    <w:rsid w:val="00FC245F"/>
    <w:rsid w:val="00FC4BF6"/>
    <w:rsid w:val="00FC5AEE"/>
    <w:rsid w:val="00FC6DDE"/>
    <w:rsid w:val="00FC7FBB"/>
    <w:rsid w:val="00FD1D7B"/>
    <w:rsid w:val="00FD3BC1"/>
    <w:rsid w:val="00FD404B"/>
    <w:rsid w:val="00FD42B0"/>
    <w:rsid w:val="00FD4CFE"/>
    <w:rsid w:val="00FD729F"/>
    <w:rsid w:val="00FD7B3C"/>
    <w:rsid w:val="00FE0FE2"/>
    <w:rsid w:val="00FE120E"/>
    <w:rsid w:val="00FE190F"/>
    <w:rsid w:val="00FE32B1"/>
    <w:rsid w:val="00FF1379"/>
    <w:rsid w:val="00FF1B4B"/>
    <w:rsid w:val="00FF1F84"/>
    <w:rsid w:val="00FF20A1"/>
    <w:rsid w:val="00FF73A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6145"/>
    <o:shapelayout v:ext="edit">
      <o:idmap v:ext="edit" data="1"/>
    </o:shapelayout>
  </w:shapeDefaults>
  <w:decimalSymbol w:val="."/>
  <w:listSeparator w:val=","/>
  <w14:docId w14:val="720A21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aliases w:val="App Normal"/>
    <w:qFormat/>
    <w:rsid w:val="007B23A5"/>
    <w:rPr>
      <w:rFonts w:eastAsia="Times"/>
      <w:sz w:val="24"/>
    </w:rPr>
  </w:style>
  <w:style w:type="paragraph" w:styleId="Heading1">
    <w:name w:val="heading 1"/>
    <w:basedOn w:val="Normal"/>
    <w:next w:val="BodyText"/>
    <w:link w:val="Heading1Char"/>
    <w:qFormat/>
    <w:rsid w:val="007B23A5"/>
    <w:pPr>
      <w:keepNext/>
      <w:spacing w:before="480" w:after="120"/>
      <w:jc w:val="center"/>
      <w:outlineLvl w:val="0"/>
    </w:pPr>
    <w:rPr>
      <w:rFonts w:ascii="Arial Black" w:hAnsi="Arial Black" w:cs="Arial"/>
      <w:bCs/>
      <w:sz w:val="22"/>
      <w:szCs w:val="32"/>
    </w:rPr>
  </w:style>
  <w:style w:type="paragraph" w:styleId="Heading2">
    <w:name w:val="heading 2"/>
    <w:basedOn w:val="Normal"/>
    <w:next w:val="BodyText"/>
    <w:link w:val="Heading2Char"/>
    <w:qFormat/>
    <w:rsid w:val="007B23A5"/>
    <w:pPr>
      <w:keepNext/>
      <w:spacing w:before="240" w:after="120"/>
      <w:jc w:val="center"/>
      <w:outlineLvl w:val="1"/>
    </w:pPr>
    <w:rPr>
      <w:rFonts w:ascii="Arial" w:hAnsi="Arial" w:cs="Arial"/>
      <w:b/>
      <w:bCs/>
      <w:iCs/>
      <w:sz w:val="22"/>
      <w:szCs w:val="28"/>
    </w:rPr>
  </w:style>
  <w:style w:type="paragraph" w:styleId="Heading3">
    <w:name w:val="heading 3"/>
    <w:basedOn w:val="Normal"/>
    <w:next w:val="BodyText"/>
    <w:link w:val="Heading3Char"/>
    <w:qFormat/>
    <w:rsid w:val="007B23A5"/>
    <w:pPr>
      <w:spacing w:line="300" w:lineRule="atLeast"/>
      <w:outlineLvl w:val="2"/>
    </w:pPr>
    <w:rPr>
      <w:rFonts w:cs="Arial"/>
      <w:b/>
      <w:bCs/>
      <w:szCs w:val="26"/>
    </w:rPr>
  </w:style>
  <w:style w:type="paragraph" w:styleId="Heading4">
    <w:name w:val="heading 4"/>
    <w:aliases w:val="Apnd Head,4,h4,H4,Map Title,Title 1"/>
    <w:basedOn w:val="Normal"/>
    <w:next w:val="BodyText"/>
    <w:link w:val="Heading4Char"/>
    <w:qFormat/>
    <w:rsid w:val="007B23A5"/>
    <w:pPr>
      <w:spacing w:line="300" w:lineRule="atLeast"/>
      <w:outlineLvl w:val="3"/>
    </w:pPr>
    <w:rPr>
      <w:rFonts w:cs="Arial"/>
      <w:bCs/>
      <w:i/>
      <w:szCs w:val="28"/>
    </w:rPr>
  </w:style>
  <w:style w:type="paragraph" w:styleId="Heading5">
    <w:name w:val="heading 5"/>
    <w:aliases w:val="CS Normal,5,H5,h5,Block Label,Heading 5-1"/>
    <w:basedOn w:val="Normal"/>
    <w:next w:val="Normal"/>
    <w:link w:val="Heading5Char"/>
    <w:semiHidden/>
    <w:unhideWhenUsed/>
    <w:qFormat/>
    <w:rsid w:val="000A24AD"/>
    <w:pPr>
      <w:spacing w:before="240" w:after="60"/>
      <w:outlineLvl w:val="4"/>
    </w:pPr>
    <w:rPr>
      <w:rFonts w:asciiTheme="minorHAnsi" w:eastAsiaTheme="minorEastAsia" w:hAnsiTheme="minorHAnsi" w:cstheme="minorBidi"/>
      <w:b/>
      <w:bCs/>
      <w:i/>
      <w:iCs/>
      <w:sz w:val="26"/>
      <w:szCs w:val="26"/>
    </w:rPr>
  </w:style>
  <w:style w:type="paragraph" w:styleId="Heading6">
    <w:name w:val="heading 6"/>
    <w:aliases w:val="CS Small,6,H6,h6,sub-dash,sd"/>
    <w:basedOn w:val="Normal"/>
    <w:next w:val="Normal"/>
    <w:link w:val="Heading6Char"/>
    <w:semiHidden/>
    <w:unhideWhenUsed/>
    <w:qFormat/>
    <w:rsid w:val="000A24AD"/>
    <w:pPr>
      <w:spacing w:before="240" w:after="60"/>
      <w:outlineLvl w:val="5"/>
    </w:pPr>
    <w:rPr>
      <w:rFonts w:asciiTheme="minorHAnsi" w:eastAsiaTheme="minorEastAsia" w:hAnsiTheme="minorHAnsi" w:cstheme="minorBidi"/>
      <w:b/>
      <w:bCs/>
      <w:sz w:val="22"/>
      <w:szCs w:val="22"/>
    </w:rPr>
  </w:style>
  <w:style w:type="paragraph" w:styleId="Heading7">
    <w:name w:val="heading 7"/>
    <w:aliases w:val="CS TITLE,7,h7"/>
    <w:basedOn w:val="Normal"/>
    <w:next w:val="Normal"/>
    <w:link w:val="Heading7Char"/>
    <w:semiHidden/>
    <w:unhideWhenUsed/>
    <w:qFormat/>
    <w:rsid w:val="000A24AD"/>
    <w:pPr>
      <w:spacing w:before="240" w:after="60"/>
      <w:outlineLvl w:val="6"/>
    </w:pPr>
    <w:rPr>
      <w:rFonts w:asciiTheme="minorHAnsi" w:eastAsiaTheme="minorEastAsia" w:hAnsiTheme="minorHAnsi" w:cstheme="minorBidi"/>
      <w:szCs w:val="24"/>
    </w:rPr>
  </w:style>
  <w:style w:type="paragraph" w:styleId="Heading8">
    <w:name w:val="heading 8"/>
    <w:aliases w:val="CS Small Caps,8,h8"/>
    <w:basedOn w:val="Normal"/>
    <w:next w:val="Normal"/>
    <w:link w:val="Heading8Char"/>
    <w:semiHidden/>
    <w:unhideWhenUsed/>
    <w:qFormat/>
    <w:rsid w:val="000A24AD"/>
    <w:pPr>
      <w:spacing w:before="240" w:after="60"/>
      <w:outlineLvl w:val="7"/>
    </w:pPr>
    <w:rPr>
      <w:rFonts w:asciiTheme="minorHAnsi" w:eastAsiaTheme="minorEastAsia" w:hAnsiTheme="minorHAnsi" w:cstheme="minorBidi"/>
      <w:i/>
      <w:iCs/>
      <w:szCs w:val="24"/>
    </w:rPr>
  </w:style>
  <w:style w:type="paragraph" w:styleId="Heading9">
    <w:name w:val="heading 9"/>
    <w:basedOn w:val="Normal"/>
    <w:next w:val="Normal"/>
    <w:link w:val="Heading9Char"/>
    <w:semiHidden/>
    <w:unhideWhenUsed/>
    <w:qFormat/>
    <w:rsid w:val="00FA2073"/>
    <w:pPr>
      <w:spacing w:before="240" w:after="60"/>
      <w:outlineLvl w:val="8"/>
    </w:pPr>
    <w:rPr>
      <w:rFonts w:asciiTheme="majorHAnsi" w:eastAsiaTheme="majorEastAsia" w:hAnsiTheme="majorHAnsi" w:cstheme="majorBidi"/>
      <w:sz w:val="22"/>
      <w:szCs w:val="22"/>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A2073"/>
    <w:rPr>
      <w:rFonts w:ascii="Arial Black" w:eastAsia="Times" w:hAnsi="Arial Black" w:cs="Arial"/>
      <w:bCs/>
      <w:sz w:val="22"/>
      <w:szCs w:val="32"/>
    </w:rPr>
  </w:style>
  <w:style w:type="character" w:customStyle="1" w:styleId="Heading2Char">
    <w:name w:val="Heading 2 Char"/>
    <w:basedOn w:val="DefaultParagraphFont"/>
    <w:link w:val="Heading2"/>
    <w:rsid w:val="00FA2073"/>
    <w:rPr>
      <w:rFonts w:ascii="Arial" w:eastAsia="Times" w:hAnsi="Arial" w:cs="Arial"/>
      <w:b/>
      <w:bCs/>
      <w:iCs/>
      <w:sz w:val="22"/>
      <w:szCs w:val="28"/>
    </w:rPr>
  </w:style>
  <w:style w:type="character" w:customStyle="1" w:styleId="Heading3Char">
    <w:name w:val="Heading 3 Char"/>
    <w:basedOn w:val="DefaultParagraphFont"/>
    <w:link w:val="Heading3"/>
    <w:rsid w:val="00FA2073"/>
    <w:rPr>
      <w:rFonts w:eastAsia="Times" w:cs="Arial"/>
      <w:b/>
      <w:bCs/>
      <w:sz w:val="24"/>
      <w:szCs w:val="26"/>
    </w:rPr>
  </w:style>
  <w:style w:type="character" w:customStyle="1" w:styleId="Heading6Char">
    <w:name w:val="Heading 6 Char"/>
    <w:aliases w:val="CS Small Char,6 Char,H6 Char,h6 Char,sub-dash Char,sd Char"/>
    <w:basedOn w:val="DefaultParagraphFont"/>
    <w:link w:val="Heading6"/>
    <w:semiHidden/>
    <w:rsid w:val="000A24AD"/>
    <w:rPr>
      <w:rFonts w:asciiTheme="minorHAnsi" w:eastAsiaTheme="minorEastAsia" w:hAnsiTheme="minorHAnsi" w:cstheme="minorBidi"/>
      <w:b/>
      <w:bCs/>
      <w:sz w:val="22"/>
      <w:szCs w:val="22"/>
    </w:rPr>
  </w:style>
  <w:style w:type="character" w:customStyle="1" w:styleId="Heading7Char">
    <w:name w:val="Heading 7 Char"/>
    <w:aliases w:val="CS TITLE Char,7 Char,h7 Char"/>
    <w:basedOn w:val="DefaultParagraphFont"/>
    <w:link w:val="Heading7"/>
    <w:semiHidden/>
    <w:rsid w:val="000A24AD"/>
    <w:rPr>
      <w:rFonts w:asciiTheme="minorHAnsi" w:eastAsiaTheme="minorEastAsia" w:hAnsiTheme="minorHAnsi" w:cstheme="minorBidi"/>
      <w:sz w:val="24"/>
      <w:szCs w:val="24"/>
    </w:rPr>
  </w:style>
  <w:style w:type="character" w:customStyle="1" w:styleId="Heading8Char">
    <w:name w:val="Heading 8 Char"/>
    <w:aliases w:val="CS Small Caps Char,8 Char,h8 Char"/>
    <w:basedOn w:val="DefaultParagraphFont"/>
    <w:link w:val="Heading8"/>
    <w:semiHidden/>
    <w:rsid w:val="000A24AD"/>
    <w:rPr>
      <w:rFonts w:asciiTheme="minorHAnsi" w:eastAsiaTheme="minorEastAsia" w:hAnsiTheme="minorHAnsi" w:cstheme="minorBidi"/>
      <w:i/>
      <w:iCs/>
      <w:sz w:val="24"/>
      <w:szCs w:val="24"/>
    </w:rPr>
  </w:style>
  <w:style w:type="character" w:customStyle="1" w:styleId="Heading9Char">
    <w:name w:val="Heading 9 Char"/>
    <w:basedOn w:val="DefaultParagraphFont"/>
    <w:link w:val="Heading9"/>
    <w:semiHidden/>
    <w:rsid w:val="00FA2073"/>
    <w:rPr>
      <w:rFonts w:asciiTheme="majorHAnsi" w:eastAsiaTheme="majorEastAsia" w:hAnsiTheme="majorHAnsi" w:cstheme="majorBidi"/>
      <w:sz w:val="22"/>
      <w:szCs w:val="22"/>
    </w:rPr>
  </w:style>
  <w:style w:type="paragraph" w:styleId="Title">
    <w:name w:val="Title"/>
    <w:basedOn w:val="Normal"/>
    <w:link w:val="TitleChar"/>
    <w:qFormat/>
    <w:rsid w:val="00C52402"/>
    <w:pPr>
      <w:spacing w:before="240" w:after="60"/>
      <w:jc w:val="center"/>
      <w:outlineLvl w:val="0"/>
    </w:pPr>
    <w:rPr>
      <w:rFonts w:asciiTheme="majorHAnsi" w:eastAsiaTheme="majorEastAsia" w:hAnsiTheme="majorHAnsi" w:cstheme="majorBidi"/>
      <w:b/>
      <w:bCs/>
      <w:kern w:val="28"/>
      <w:sz w:val="32"/>
      <w:szCs w:val="32"/>
    </w:rPr>
  </w:style>
  <w:style w:type="character" w:customStyle="1" w:styleId="TitleChar">
    <w:name w:val="Title Char"/>
    <w:basedOn w:val="DefaultParagraphFont"/>
    <w:link w:val="Title"/>
    <w:rsid w:val="00C52402"/>
    <w:rPr>
      <w:rFonts w:asciiTheme="majorHAnsi" w:eastAsiaTheme="majorEastAsia" w:hAnsiTheme="majorHAnsi" w:cstheme="majorBidi"/>
      <w:b/>
      <w:bCs/>
      <w:kern w:val="28"/>
      <w:sz w:val="32"/>
      <w:szCs w:val="32"/>
    </w:rPr>
  </w:style>
  <w:style w:type="paragraph" w:styleId="Subtitle">
    <w:name w:val="Subtitle"/>
    <w:basedOn w:val="Normal"/>
    <w:next w:val="Normal"/>
    <w:link w:val="SubtitleChar"/>
    <w:qFormat/>
    <w:rsid w:val="00FA2073"/>
    <w:pPr>
      <w:spacing w:after="60"/>
      <w:jc w:val="center"/>
      <w:outlineLvl w:val="1"/>
    </w:pPr>
    <w:rPr>
      <w:rFonts w:asciiTheme="majorHAnsi" w:eastAsiaTheme="majorEastAsia" w:hAnsiTheme="majorHAnsi" w:cstheme="majorBidi"/>
      <w:szCs w:val="24"/>
    </w:rPr>
  </w:style>
  <w:style w:type="character" w:customStyle="1" w:styleId="SubtitleChar">
    <w:name w:val="Subtitle Char"/>
    <w:basedOn w:val="DefaultParagraphFont"/>
    <w:link w:val="Subtitle"/>
    <w:rsid w:val="00FA2073"/>
    <w:rPr>
      <w:rFonts w:asciiTheme="majorHAnsi" w:eastAsiaTheme="majorEastAsia" w:hAnsiTheme="majorHAnsi" w:cstheme="majorBidi"/>
      <w:sz w:val="24"/>
      <w:szCs w:val="24"/>
    </w:rPr>
  </w:style>
  <w:style w:type="paragraph" w:styleId="TOCHeading">
    <w:name w:val="TOC Heading"/>
    <w:basedOn w:val="Heading1"/>
    <w:next w:val="Normal"/>
    <w:uiPriority w:val="39"/>
    <w:semiHidden/>
    <w:unhideWhenUsed/>
    <w:qFormat/>
    <w:rsid w:val="00FA2073"/>
    <w:pPr>
      <w:spacing w:before="240" w:after="60"/>
      <w:jc w:val="left"/>
      <w:outlineLvl w:val="9"/>
    </w:pPr>
    <w:rPr>
      <w:rFonts w:asciiTheme="majorHAnsi" w:eastAsiaTheme="majorEastAsia" w:hAnsiTheme="majorHAnsi" w:cstheme="majorBidi"/>
      <w:b/>
      <w:kern w:val="32"/>
      <w:sz w:val="32"/>
    </w:rPr>
  </w:style>
  <w:style w:type="numbering" w:customStyle="1" w:styleId="Style2">
    <w:name w:val="Style2"/>
    <w:uiPriority w:val="99"/>
    <w:rsid w:val="002C6CC6"/>
    <w:pPr>
      <w:numPr>
        <w:numId w:val="1"/>
      </w:numPr>
    </w:pPr>
  </w:style>
  <w:style w:type="character" w:customStyle="1" w:styleId="Heading4Char">
    <w:name w:val="Heading 4 Char"/>
    <w:aliases w:val="Apnd Head Char,4 Char,h4 Char,H4 Char,Map Title Char,Title 1 Char"/>
    <w:basedOn w:val="DefaultParagraphFont"/>
    <w:link w:val="Heading4"/>
    <w:rsid w:val="000A24AD"/>
    <w:rPr>
      <w:rFonts w:eastAsia="Times" w:cs="Arial"/>
      <w:bCs/>
      <w:i/>
      <w:sz w:val="24"/>
      <w:szCs w:val="28"/>
    </w:rPr>
  </w:style>
  <w:style w:type="character" w:customStyle="1" w:styleId="Heading5Char">
    <w:name w:val="Heading 5 Char"/>
    <w:aliases w:val="CS Normal Char,5 Char,H5 Char,h5 Char,Block Label Char,Heading 5-1 Char"/>
    <w:basedOn w:val="DefaultParagraphFont"/>
    <w:link w:val="Heading5"/>
    <w:semiHidden/>
    <w:rsid w:val="000A24AD"/>
    <w:rPr>
      <w:rFonts w:asciiTheme="minorHAnsi" w:eastAsiaTheme="minorEastAsia" w:hAnsiTheme="minorHAnsi" w:cstheme="minorBidi"/>
      <w:b/>
      <w:bCs/>
      <w:i/>
      <w:iCs/>
      <w:sz w:val="26"/>
      <w:szCs w:val="26"/>
    </w:rPr>
  </w:style>
  <w:style w:type="character" w:styleId="BookTitle">
    <w:name w:val="Book Title"/>
    <w:aliases w:val="Apnd 2"/>
    <w:uiPriority w:val="33"/>
    <w:qFormat/>
    <w:rsid w:val="009D7CA0"/>
    <w:rPr>
      <w:b/>
      <w:bCs/>
      <w:smallCaps/>
      <w:spacing w:val="5"/>
    </w:rPr>
  </w:style>
  <w:style w:type="numbering" w:customStyle="1" w:styleId="MOUList">
    <w:name w:val="MOU List"/>
    <w:rsid w:val="009D7CA0"/>
    <w:pPr>
      <w:numPr>
        <w:numId w:val="2"/>
      </w:numPr>
    </w:pPr>
  </w:style>
  <w:style w:type="paragraph" w:styleId="FootnoteText">
    <w:name w:val="footnote text"/>
    <w:basedOn w:val="Normal"/>
    <w:link w:val="FootnoteTextChar"/>
    <w:uiPriority w:val="99"/>
    <w:rsid w:val="00437785"/>
    <w:rPr>
      <w:sz w:val="20"/>
    </w:rPr>
  </w:style>
  <w:style w:type="character" w:customStyle="1" w:styleId="FootnoteTextChar">
    <w:name w:val="Footnote Text Char"/>
    <w:basedOn w:val="DefaultParagraphFont"/>
    <w:link w:val="FootnoteText"/>
    <w:uiPriority w:val="99"/>
    <w:rsid w:val="00437785"/>
    <w:rPr>
      <w:rFonts w:ascii="Times New Roman" w:hAnsi="Times New Roman"/>
      <w:sz w:val="20"/>
      <w:lang w:bidi="ar-SA"/>
    </w:rPr>
  </w:style>
  <w:style w:type="paragraph" w:styleId="BodyText">
    <w:name w:val="Body Text"/>
    <w:basedOn w:val="Normal"/>
    <w:link w:val="BodyTextChar"/>
    <w:qFormat/>
    <w:rsid w:val="00437785"/>
    <w:pPr>
      <w:tabs>
        <w:tab w:val="left" w:pos="360"/>
      </w:tabs>
      <w:spacing w:line="300" w:lineRule="atLeast"/>
    </w:pPr>
  </w:style>
  <w:style w:type="character" w:customStyle="1" w:styleId="BodyTextChar">
    <w:name w:val="Body Text Char"/>
    <w:basedOn w:val="DefaultParagraphFont"/>
    <w:link w:val="BodyText"/>
    <w:rsid w:val="00437785"/>
    <w:rPr>
      <w:rFonts w:ascii="Times New Roman" w:hAnsi="Times New Roman"/>
      <w:lang w:bidi="ar-SA"/>
    </w:rPr>
  </w:style>
  <w:style w:type="paragraph" w:styleId="BodyTextIndent3">
    <w:name w:val="Body Text Indent 3"/>
    <w:basedOn w:val="Normal"/>
    <w:link w:val="BodyTextIndent3Char"/>
    <w:rsid w:val="00437785"/>
    <w:pPr>
      <w:spacing w:after="120"/>
      <w:ind w:left="360"/>
    </w:pPr>
    <w:rPr>
      <w:sz w:val="16"/>
      <w:szCs w:val="16"/>
    </w:rPr>
  </w:style>
  <w:style w:type="character" w:customStyle="1" w:styleId="BodyTextIndent3Char">
    <w:name w:val="Body Text Indent 3 Char"/>
    <w:basedOn w:val="DefaultParagraphFont"/>
    <w:link w:val="BodyTextIndent3"/>
    <w:rsid w:val="00437785"/>
    <w:rPr>
      <w:rFonts w:ascii="Times New Roman" w:hAnsi="Times New Roman"/>
      <w:sz w:val="16"/>
      <w:szCs w:val="16"/>
      <w:lang w:bidi="ar-SA"/>
    </w:rPr>
  </w:style>
  <w:style w:type="paragraph" w:customStyle="1" w:styleId="RFPA">
    <w:name w:val="RFPA"/>
    <w:basedOn w:val="RFP1"/>
    <w:autoRedefine/>
    <w:rsid w:val="00437785"/>
    <w:pPr>
      <w:numPr>
        <w:ilvl w:val="1"/>
      </w:numPr>
      <w:ind w:hanging="720"/>
    </w:pPr>
    <w:rPr>
      <w:caps w:val="0"/>
      <w:u w:val="none"/>
    </w:rPr>
  </w:style>
  <w:style w:type="paragraph" w:customStyle="1" w:styleId="RFP1">
    <w:name w:val="RFP1"/>
    <w:basedOn w:val="Normal"/>
    <w:autoRedefine/>
    <w:rsid w:val="00437785"/>
    <w:pPr>
      <w:numPr>
        <w:numId w:val="3"/>
      </w:numPr>
    </w:pPr>
    <w:rPr>
      <w:caps/>
      <w:u w:val="single"/>
    </w:rPr>
  </w:style>
  <w:style w:type="paragraph" w:customStyle="1" w:styleId="RFPa0">
    <w:name w:val="RFP(a)"/>
    <w:basedOn w:val="Normal"/>
    <w:rsid w:val="00437785"/>
    <w:pPr>
      <w:numPr>
        <w:ilvl w:val="3"/>
        <w:numId w:val="3"/>
      </w:numPr>
      <w:tabs>
        <w:tab w:val="left" w:pos="1440"/>
      </w:tabs>
    </w:pPr>
  </w:style>
  <w:style w:type="paragraph" w:customStyle="1" w:styleId="Heading10">
    <w:name w:val="Heading10"/>
    <w:basedOn w:val="Heading9"/>
    <w:rsid w:val="00437785"/>
    <w:pPr>
      <w:keepNext/>
      <w:tabs>
        <w:tab w:val="left" w:pos="10710"/>
      </w:tabs>
      <w:spacing w:before="0" w:after="0"/>
      <w:ind w:left="360" w:right="187" w:hanging="360"/>
      <w:jc w:val="center"/>
    </w:pPr>
    <w:rPr>
      <w:rFonts w:ascii="Times New Roman" w:eastAsia="Times New Roman" w:hAnsi="Times New Roman"/>
      <w:b/>
      <w:bCs/>
      <w:caps/>
    </w:rPr>
  </w:style>
  <w:style w:type="paragraph" w:styleId="ListParagraph">
    <w:name w:val="List Paragraph"/>
    <w:basedOn w:val="Normal"/>
    <w:uiPriority w:val="34"/>
    <w:qFormat/>
    <w:rsid w:val="00437785"/>
    <w:pPr>
      <w:ind w:left="720"/>
    </w:pPr>
  </w:style>
  <w:style w:type="character" w:styleId="FootnoteReference">
    <w:name w:val="footnote reference"/>
    <w:basedOn w:val="DefaultParagraphFont"/>
    <w:uiPriority w:val="99"/>
    <w:unhideWhenUsed/>
    <w:rsid w:val="00437785"/>
    <w:rPr>
      <w:vertAlign w:val="superscript"/>
    </w:rPr>
  </w:style>
  <w:style w:type="paragraph" w:styleId="BodyTextIndent">
    <w:name w:val="Body Text Indent"/>
    <w:basedOn w:val="Normal"/>
    <w:link w:val="BodyTextIndentChar"/>
    <w:rsid w:val="00437785"/>
    <w:pPr>
      <w:spacing w:after="120"/>
      <w:ind w:left="360"/>
    </w:pPr>
  </w:style>
  <w:style w:type="character" w:customStyle="1" w:styleId="BodyTextIndentChar">
    <w:name w:val="Body Text Indent Char"/>
    <w:basedOn w:val="DefaultParagraphFont"/>
    <w:link w:val="BodyTextIndent"/>
    <w:rsid w:val="00437785"/>
    <w:rPr>
      <w:rFonts w:ascii="Times New Roman" w:hAnsi="Times New Roman"/>
      <w:lang w:bidi="ar-SA"/>
    </w:rPr>
  </w:style>
  <w:style w:type="paragraph" w:styleId="Header">
    <w:name w:val="header"/>
    <w:basedOn w:val="Normal"/>
    <w:link w:val="HeaderChar"/>
    <w:unhideWhenUsed/>
    <w:rsid w:val="000D2618"/>
    <w:pPr>
      <w:tabs>
        <w:tab w:val="center" w:pos="4680"/>
        <w:tab w:val="right" w:pos="9360"/>
      </w:tabs>
    </w:pPr>
  </w:style>
  <w:style w:type="character" w:customStyle="1" w:styleId="HeaderChar">
    <w:name w:val="Header Char"/>
    <w:basedOn w:val="DefaultParagraphFont"/>
    <w:link w:val="Header"/>
    <w:rsid w:val="000D2618"/>
    <w:rPr>
      <w:rFonts w:ascii="Times New Roman" w:hAnsi="Times New Roman"/>
      <w:lang w:bidi="ar-SA"/>
    </w:rPr>
  </w:style>
  <w:style w:type="paragraph" w:styleId="Footer">
    <w:name w:val="footer"/>
    <w:basedOn w:val="Normal"/>
    <w:link w:val="FooterChar"/>
    <w:uiPriority w:val="99"/>
    <w:unhideWhenUsed/>
    <w:rsid w:val="000D2618"/>
    <w:pPr>
      <w:tabs>
        <w:tab w:val="center" w:pos="4680"/>
        <w:tab w:val="right" w:pos="9360"/>
      </w:tabs>
    </w:pPr>
  </w:style>
  <w:style w:type="character" w:customStyle="1" w:styleId="FooterChar">
    <w:name w:val="Footer Char"/>
    <w:basedOn w:val="DefaultParagraphFont"/>
    <w:link w:val="Footer"/>
    <w:uiPriority w:val="99"/>
    <w:rsid w:val="000D2618"/>
    <w:rPr>
      <w:rFonts w:ascii="Times New Roman" w:hAnsi="Times New Roman"/>
      <w:lang w:bidi="ar-SA"/>
    </w:rPr>
  </w:style>
  <w:style w:type="paragraph" w:styleId="BalloonText">
    <w:name w:val="Balloon Text"/>
    <w:basedOn w:val="Normal"/>
    <w:link w:val="BalloonTextChar"/>
    <w:uiPriority w:val="99"/>
    <w:semiHidden/>
    <w:unhideWhenUsed/>
    <w:rsid w:val="00392AC3"/>
    <w:rPr>
      <w:rFonts w:ascii="Tahoma" w:hAnsi="Tahoma" w:cs="Tahoma"/>
      <w:sz w:val="16"/>
      <w:szCs w:val="16"/>
    </w:rPr>
  </w:style>
  <w:style w:type="character" w:customStyle="1" w:styleId="BalloonTextChar">
    <w:name w:val="Balloon Text Char"/>
    <w:basedOn w:val="DefaultParagraphFont"/>
    <w:link w:val="BalloonText"/>
    <w:uiPriority w:val="99"/>
    <w:semiHidden/>
    <w:rsid w:val="00392AC3"/>
    <w:rPr>
      <w:rFonts w:ascii="Tahoma" w:hAnsi="Tahoma" w:cs="Tahoma"/>
      <w:sz w:val="16"/>
      <w:szCs w:val="16"/>
      <w:lang w:bidi="ar-SA"/>
    </w:rPr>
  </w:style>
  <w:style w:type="paragraph" w:styleId="NormalWeb">
    <w:name w:val="Normal (Web)"/>
    <w:basedOn w:val="Normal"/>
    <w:unhideWhenUsed/>
    <w:rsid w:val="00504C57"/>
  </w:style>
  <w:style w:type="character" w:styleId="CommentReference">
    <w:name w:val="annotation reference"/>
    <w:basedOn w:val="DefaultParagraphFont"/>
    <w:uiPriority w:val="99"/>
    <w:semiHidden/>
    <w:unhideWhenUsed/>
    <w:rsid w:val="00083CB3"/>
    <w:rPr>
      <w:sz w:val="16"/>
      <w:szCs w:val="16"/>
    </w:rPr>
  </w:style>
  <w:style w:type="paragraph" w:styleId="CommentText">
    <w:name w:val="annotation text"/>
    <w:basedOn w:val="Normal"/>
    <w:link w:val="CommentTextChar"/>
    <w:uiPriority w:val="99"/>
    <w:unhideWhenUsed/>
    <w:rsid w:val="00083CB3"/>
    <w:rPr>
      <w:sz w:val="20"/>
    </w:rPr>
  </w:style>
  <w:style w:type="character" w:customStyle="1" w:styleId="CommentTextChar">
    <w:name w:val="Comment Text Char"/>
    <w:basedOn w:val="DefaultParagraphFont"/>
    <w:link w:val="CommentText"/>
    <w:uiPriority w:val="99"/>
    <w:rsid w:val="00083CB3"/>
    <w:rPr>
      <w:rFonts w:ascii="Times New Roman" w:hAnsi="Times New Roman"/>
      <w:sz w:val="20"/>
      <w:szCs w:val="20"/>
      <w:lang w:bidi="ar-SA"/>
    </w:rPr>
  </w:style>
  <w:style w:type="paragraph" w:styleId="CommentSubject">
    <w:name w:val="annotation subject"/>
    <w:basedOn w:val="CommentText"/>
    <w:next w:val="CommentText"/>
    <w:link w:val="CommentSubjectChar"/>
    <w:uiPriority w:val="99"/>
    <w:semiHidden/>
    <w:unhideWhenUsed/>
    <w:rsid w:val="00083CB3"/>
    <w:rPr>
      <w:b/>
      <w:bCs/>
    </w:rPr>
  </w:style>
  <w:style w:type="character" w:customStyle="1" w:styleId="CommentSubjectChar">
    <w:name w:val="Comment Subject Char"/>
    <w:basedOn w:val="CommentTextChar"/>
    <w:link w:val="CommentSubject"/>
    <w:uiPriority w:val="99"/>
    <w:semiHidden/>
    <w:rsid w:val="00083CB3"/>
    <w:rPr>
      <w:rFonts w:ascii="Times New Roman" w:hAnsi="Times New Roman"/>
      <w:b/>
      <w:bCs/>
      <w:sz w:val="20"/>
      <w:szCs w:val="20"/>
      <w:lang w:bidi="ar-SA"/>
    </w:rPr>
  </w:style>
  <w:style w:type="paragraph" w:styleId="HTMLPreformatted">
    <w:name w:val="HTML Preformatted"/>
    <w:basedOn w:val="Normal"/>
    <w:link w:val="HTMLPreformattedChar"/>
    <w:uiPriority w:val="99"/>
    <w:unhideWhenUsed/>
    <w:rsid w:val="00152846"/>
    <w:rPr>
      <w:rFonts w:ascii="Consolas" w:hAnsi="Consolas"/>
      <w:sz w:val="20"/>
    </w:rPr>
  </w:style>
  <w:style w:type="character" w:customStyle="1" w:styleId="HTMLPreformattedChar">
    <w:name w:val="HTML Preformatted Char"/>
    <w:basedOn w:val="DefaultParagraphFont"/>
    <w:link w:val="HTMLPreformatted"/>
    <w:uiPriority w:val="99"/>
    <w:rsid w:val="00152846"/>
    <w:rPr>
      <w:rFonts w:ascii="Consolas" w:hAnsi="Consolas"/>
      <w:sz w:val="20"/>
      <w:szCs w:val="20"/>
      <w:lang w:bidi="ar-SA"/>
    </w:rPr>
  </w:style>
  <w:style w:type="table" w:styleId="TableGrid">
    <w:name w:val="Table Grid"/>
    <w:basedOn w:val="TableNormal"/>
    <w:uiPriority w:val="59"/>
    <w:rsid w:val="00B7427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PageNumber">
    <w:name w:val="page number"/>
    <w:basedOn w:val="DefaultParagraphFont"/>
    <w:uiPriority w:val="99"/>
    <w:semiHidden/>
    <w:unhideWhenUsed/>
    <w:rsid w:val="00DD0125"/>
  </w:style>
  <w:style w:type="paragraph" w:customStyle="1" w:styleId="Apnd1">
    <w:name w:val="Apnd 1"/>
    <w:basedOn w:val="ListParagraph"/>
    <w:link w:val="Apnd1Char"/>
    <w:qFormat/>
    <w:rsid w:val="007B23A5"/>
    <w:pPr>
      <w:ind w:left="0"/>
    </w:pPr>
    <w:rPr>
      <w:rFonts w:asciiTheme="majorHAnsi" w:hAnsiTheme="majorHAnsi" w:cstheme="majorHAnsi"/>
      <w:b/>
      <w:sz w:val="22"/>
      <w:szCs w:val="22"/>
    </w:rPr>
  </w:style>
  <w:style w:type="character" w:customStyle="1" w:styleId="Apnd1Char">
    <w:name w:val="Apnd 1 Char"/>
    <w:basedOn w:val="DefaultParagraphFont"/>
    <w:link w:val="Apnd1"/>
    <w:rsid w:val="007B23A5"/>
    <w:rPr>
      <w:rFonts w:asciiTheme="majorHAnsi" w:hAnsiTheme="majorHAnsi" w:cstheme="majorHAnsi"/>
      <w:b/>
      <w:sz w:val="22"/>
      <w:szCs w:val="22"/>
      <w:lang w:bidi="ar-SA"/>
    </w:rPr>
  </w:style>
  <w:style w:type="paragraph" w:styleId="Revision">
    <w:name w:val="Revision"/>
    <w:hidden/>
    <w:uiPriority w:val="99"/>
    <w:semiHidden/>
    <w:rsid w:val="00146395"/>
  </w:style>
  <w:style w:type="paragraph" w:customStyle="1" w:styleId="ExhibitB1">
    <w:name w:val="ExhibitB1"/>
    <w:rsid w:val="003B54CD"/>
    <w:pPr>
      <w:keepNext/>
      <w:numPr>
        <w:numId w:val="16"/>
      </w:numPr>
      <w:tabs>
        <w:tab w:val="left" w:pos="1296"/>
        <w:tab w:val="left" w:pos="2016"/>
        <w:tab w:val="left" w:pos="2592"/>
        <w:tab w:val="left" w:pos="4176"/>
        <w:tab w:val="left" w:pos="10710"/>
      </w:tabs>
      <w:outlineLvl w:val="0"/>
    </w:pPr>
    <w:rPr>
      <w:sz w:val="24"/>
      <w:u w:val="single"/>
    </w:rPr>
  </w:style>
  <w:style w:type="paragraph" w:customStyle="1" w:styleId="ExhibitB2">
    <w:name w:val="ExhibitB2"/>
    <w:basedOn w:val="Normal"/>
    <w:rsid w:val="003B54CD"/>
    <w:pPr>
      <w:keepNext/>
      <w:numPr>
        <w:ilvl w:val="1"/>
        <w:numId w:val="16"/>
      </w:numPr>
      <w:tabs>
        <w:tab w:val="left" w:pos="2016"/>
        <w:tab w:val="left" w:pos="2592"/>
        <w:tab w:val="left" w:pos="4176"/>
        <w:tab w:val="left" w:pos="10710"/>
      </w:tabs>
      <w:ind w:right="187"/>
      <w:outlineLvl w:val="0"/>
    </w:pPr>
    <w:rPr>
      <w:rFonts w:eastAsia="Times New Roman"/>
    </w:rPr>
  </w:style>
  <w:style w:type="paragraph" w:customStyle="1" w:styleId="ExhibitB3">
    <w:name w:val="ExhibitB3"/>
    <w:basedOn w:val="Normal"/>
    <w:rsid w:val="003B54CD"/>
    <w:pPr>
      <w:keepNext/>
      <w:numPr>
        <w:ilvl w:val="2"/>
        <w:numId w:val="16"/>
      </w:numPr>
      <w:tabs>
        <w:tab w:val="left" w:pos="1296"/>
        <w:tab w:val="left" w:pos="2592"/>
        <w:tab w:val="left" w:pos="4176"/>
        <w:tab w:val="left" w:pos="10710"/>
      </w:tabs>
      <w:ind w:right="180"/>
      <w:outlineLvl w:val="0"/>
    </w:pPr>
    <w:rPr>
      <w:rFonts w:eastAsia="Times New Roman"/>
    </w:rPr>
  </w:style>
  <w:style w:type="paragraph" w:styleId="NoSpacing">
    <w:name w:val="No Spacing"/>
    <w:link w:val="NoSpacingChar"/>
    <w:uiPriority w:val="1"/>
    <w:qFormat/>
    <w:rsid w:val="008758B9"/>
    <w:rPr>
      <w:rFonts w:asciiTheme="minorHAnsi" w:eastAsiaTheme="minorEastAsia" w:hAnsiTheme="minorHAnsi" w:cstheme="minorBidi"/>
      <w:sz w:val="22"/>
      <w:szCs w:val="22"/>
    </w:rPr>
  </w:style>
  <w:style w:type="character" w:customStyle="1" w:styleId="NoSpacingChar">
    <w:name w:val="No Spacing Char"/>
    <w:basedOn w:val="DefaultParagraphFont"/>
    <w:link w:val="NoSpacing"/>
    <w:uiPriority w:val="1"/>
    <w:rsid w:val="008758B9"/>
    <w:rPr>
      <w:rFonts w:asciiTheme="minorHAnsi" w:eastAsiaTheme="minorEastAsia" w:hAnsiTheme="minorHAnsi" w:cstheme="minorBidi"/>
      <w:sz w:val="22"/>
      <w:szCs w:val="22"/>
    </w:rPr>
  </w:style>
  <w:style w:type="paragraph" w:styleId="DocumentMap">
    <w:name w:val="Document Map"/>
    <w:basedOn w:val="Normal"/>
    <w:link w:val="DocumentMapChar"/>
    <w:uiPriority w:val="99"/>
    <w:semiHidden/>
    <w:unhideWhenUsed/>
    <w:rsid w:val="009263F4"/>
    <w:rPr>
      <w:rFonts w:ascii="Tahoma" w:hAnsi="Tahoma" w:cs="Tahoma"/>
      <w:sz w:val="16"/>
      <w:szCs w:val="16"/>
    </w:rPr>
  </w:style>
  <w:style w:type="character" w:customStyle="1" w:styleId="DocumentMapChar">
    <w:name w:val="Document Map Char"/>
    <w:basedOn w:val="DefaultParagraphFont"/>
    <w:link w:val="DocumentMap"/>
    <w:uiPriority w:val="99"/>
    <w:semiHidden/>
    <w:rsid w:val="009263F4"/>
    <w:rPr>
      <w:rFonts w:ascii="Tahoma" w:eastAsia="Times" w:hAnsi="Tahoma" w:cs="Tahoma"/>
      <w:sz w:val="16"/>
      <w:szCs w:val="16"/>
    </w:rPr>
  </w:style>
  <w:style w:type="paragraph" w:customStyle="1" w:styleId="ExAHeading1">
    <w:name w:val="ExA Heading 1"/>
    <w:basedOn w:val="Normal"/>
    <w:next w:val="Normal"/>
    <w:rsid w:val="007A6241"/>
    <w:pPr>
      <w:keepNext/>
      <w:numPr>
        <w:numId w:val="24"/>
      </w:numPr>
      <w:pBdr>
        <w:top w:val="single" w:sz="4" w:space="12" w:color="auto"/>
        <w:bottom w:val="single" w:sz="4" w:space="12" w:color="auto"/>
      </w:pBdr>
      <w:spacing w:before="480" w:after="260" w:line="276" w:lineRule="auto"/>
      <w:ind w:right="1958"/>
      <w:jc w:val="center"/>
    </w:pPr>
    <w:rPr>
      <w:rFonts w:asciiTheme="minorHAnsi" w:eastAsiaTheme="minorHAnsi" w:hAnsiTheme="minorHAnsi"/>
      <w:b/>
      <w:szCs w:val="24"/>
      <w:lang w:bidi="en-US"/>
    </w:rPr>
  </w:style>
  <w:style w:type="paragraph" w:customStyle="1" w:styleId="ExAHeading2">
    <w:name w:val="ExA Heading 2"/>
    <w:basedOn w:val="Normal"/>
    <w:next w:val="Normal"/>
    <w:rsid w:val="007A6241"/>
    <w:pPr>
      <w:numPr>
        <w:ilvl w:val="1"/>
        <w:numId w:val="24"/>
      </w:numPr>
      <w:tabs>
        <w:tab w:val="clear" w:pos="1080"/>
      </w:tabs>
      <w:spacing w:line="276" w:lineRule="auto"/>
    </w:pPr>
    <w:rPr>
      <w:rFonts w:asciiTheme="minorHAnsi" w:eastAsiaTheme="minorHAnsi" w:hAnsiTheme="minorHAnsi"/>
      <w:szCs w:val="24"/>
      <w:lang w:bidi="en-US"/>
    </w:rPr>
  </w:style>
  <w:style w:type="paragraph" w:customStyle="1" w:styleId="ExAHeading3">
    <w:name w:val="ExA Heading 3"/>
    <w:basedOn w:val="Normal"/>
    <w:next w:val="Normal"/>
    <w:rsid w:val="007A6241"/>
    <w:pPr>
      <w:numPr>
        <w:ilvl w:val="2"/>
        <w:numId w:val="24"/>
      </w:numPr>
      <w:tabs>
        <w:tab w:val="clear" w:pos="1800"/>
      </w:tabs>
      <w:spacing w:line="276" w:lineRule="auto"/>
    </w:pPr>
    <w:rPr>
      <w:rFonts w:asciiTheme="minorHAnsi" w:eastAsiaTheme="minorHAnsi" w:hAnsiTheme="minorHAnsi"/>
      <w:szCs w:val="24"/>
      <w:lang w:bidi="en-US"/>
    </w:rPr>
  </w:style>
  <w:style w:type="paragraph" w:customStyle="1" w:styleId="ExAHeading4">
    <w:name w:val="ExA Heading 4"/>
    <w:basedOn w:val="Normal"/>
    <w:next w:val="Normal"/>
    <w:rsid w:val="007A6241"/>
    <w:pPr>
      <w:numPr>
        <w:ilvl w:val="3"/>
        <w:numId w:val="24"/>
      </w:numPr>
      <w:tabs>
        <w:tab w:val="clear" w:pos="2880"/>
      </w:tabs>
      <w:spacing w:line="276" w:lineRule="auto"/>
    </w:pPr>
    <w:rPr>
      <w:rFonts w:asciiTheme="minorHAnsi" w:eastAsiaTheme="minorHAnsi" w:hAnsiTheme="minorHAnsi"/>
      <w:szCs w:val="24"/>
      <w:lang w:bidi="en-US"/>
    </w:rPr>
  </w:style>
  <w:style w:type="paragraph" w:customStyle="1" w:styleId="ExAHeading5">
    <w:name w:val="ExA Heading 5"/>
    <w:basedOn w:val="Normal"/>
    <w:next w:val="Normal"/>
    <w:rsid w:val="007A6241"/>
    <w:pPr>
      <w:numPr>
        <w:ilvl w:val="4"/>
        <w:numId w:val="24"/>
      </w:numPr>
      <w:tabs>
        <w:tab w:val="clear" w:pos="3240"/>
      </w:tabs>
      <w:spacing w:line="276" w:lineRule="auto"/>
    </w:pPr>
    <w:rPr>
      <w:rFonts w:asciiTheme="minorHAnsi" w:eastAsiaTheme="minorHAnsi" w:hAnsiTheme="minorHAnsi"/>
      <w:szCs w:val="24"/>
      <w:lang w:bidi="en-US"/>
    </w:rPr>
  </w:style>
  <w:style w:type="paragraph" w:customStyle="1" w:styleId="TableStyle">
    <w:name w:val="Table Style"/>
    <w:basedOn w:val="Normal"/>
    <w:rsid w:val="007A6241"/>
    <w:pPr>
      <w:spacing w:line="276" w:lineRule="auto"/>
    </w:pPr>
    <w:rPr>
      <w:rFonts w:asciiTheme="minorHAnsi" w:eastAsiaTheme="minorHAnsi" w:hAnsiTheme="minorHAnsi"/>
      <w:szCs w:val="24"/>
      <w:lang w:bidi="en-US"/>
    </w:rPr>
  </w:style>
  <w:style w:type="paragraph" w:styleId="BodyText3">
    <w:name w:val="Body Text 3"/>
    <w:basedOn w:val="Normal"/>
    <w:link w:val="BodyText3Char"/>
    <w:uiPriority w:val="99"/>
    <w:semiHidden/>
    <w:unhideWhenUsed/>
    <w:rsid w:val="004D2739"/>
    <w:pPr>
      <w:spacing w:after="120"/>
    </w:pPr>
    <w:rPr>
      <w:sz w:val="16"/>
      <w:szCs w:val="16"/>
    </w:rPr>
  </w:style>
  <w:style w:type="character" w:customStyle="1" w:styleId="BodyText3Char">
    <w:name w:val="Body Text 3 Char"/>
    <w:basedOn w:val="DefaultParagraphFont"/>
    <w:link w:val="BodyText3"/>
    <w:uiPriority w:val="99"/>
    <w:semiHidden/>
    <w:rsid w:val="004D2739"/>
    <w:rPr>
      <w:rFonts w:eastAsia="Times"/>
      <w:sz w:val="16"/>
      <w:szCs w:val="16"/>
    </w:rPr>
  </w:style>
  <w:style w:type="paragraph" w:customStyle="1" w:styleId="Style5">
    <w:name w:val="Style5"/>
    <w:rsid w:val="004D2739"/>
    <w:pPr>
      <w:numPr>
        <w:numId w:val="29"/>
      </w:numPr>
    </w:pPr>
    <w:rPr>
      <w:noProof/>
      <w:sz w:val="24"/>
    </w:rPr>
  </w:style>
  <w:style w:type="paragraph" w:customStyle="1" w:styleId="zzSansSerif">
    <w:name w:val="zz Sans Serif"/>
    <w:rsid w:val="004D2739"/>
    <w:rPr>
      <w:rFonts w:ascii="Arial" w:hAnsi="Arial"/>
      <w:sz w:val="24"/>
    </w:rPr>
  </w:style>
  <w:style w:type="paragraph" w:customStyle="1" w:styleId="JBCMHeading2">
    <w:name w:val="JBCM Heading 2"/>
    <w:basedOn w:val="Normal"/>
    <w:next w:val="Normal"/>
    <w:qFormat/>
    <w:rsid w:val="00C337CA"/>
    <w:pPr>
      <w:spacing w:before="240" w:after="60" w:line="300" w:lineRule="atLeast"/>
      <w:outlineLvl w:val="0"/>
    </w:pPr>
    <w:rPr>
      <w:rFonts w:asciiTheme="majorHAnsi" w:eastAsiaTheme="minorEastAsia" w:hAnsiTheme="majorHAnsi" w:cstheme="minorBidi"/>
      <w:b/>
      <w:caps/>
      <w:lang w:bidi="en-US"/>
    </w:rPr>
  </w:style>
  <w:style w:type="character" w:styleId="Emphasis">
    <w:name w:val="Emphasis"/>
    <w:basedOn w:val="DefaultParagraphFont"/>
    <w:qFormat/>
    <w:rsid w:val="00751EC4"/>
    <w:rPr>
      <w:i/>
      <w:iCs/>
    </w:rPr>
  </w:style>
  <w:style w:type="character" w:styleId="Hyperlink">
    <w:name w:val="Hyperlink"/>
    <w:basedOn w:val="DefaultParagraphFont"/>
    <w:uiPriority w:val="99"/>
    <w:unhideWhenUsed/>
    <w:rsid w:val="004225A7"/>
    <w:rPr>
      <w:color w:val="0000FF" w:themeColor="hyperlink"/>
      <w:u w:val="single"/>
    </w:rPr>
  </w:style>
  <w:style w:type="character" w:styleId="UnresolvedMention">
    <w:name w:val="Unresolved Mention"/>
    <w:basedOn w:val="DefaultParagraphFont"/>
    <w:uiPriority w:val="99"/>
    <w:semiHidden/>
    <w:unhideWhenUsed/>
    <w:rsid w:val="004225A7"/>
    <w:rPr>
      <w:color w:val="605E5C"/>
      <w:shd w:val="clear" w:color="auto" w:fill="E1DFDD"/>
    </w:rPr>
  </w:style>
  <w:style w:type="paragraph" w:customStyle="1" w:styleId="TableParagraph">
    <w:name w:val="Table Paragraph"/>
    <w:basedOn w:val="Normal"/>
    <w:uiPriority w:val="1"/>
    <w:qFormat/>
    <w:rsid w:val="005E2F77"/>
    <w:pPr>
      <w:widowControl w:val="0"/>
      <w:autoSpaceDE w:val="0"/>
      <w:autoSpaceDN w:val="0"/>
    </w:pPr>
    <w:rPr>
      <w:rFonts w:eastAsia="Times New Roman"/>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96701641">
      <w:bodyDiv w:val="1"/>
      <w:marLeft w:val="0"/>
      <w:marRight w:val="0"/>
      <w:marTop w:val="0"/>
      <w:marBottom w:val="0"/>
      <w:divBdr>
        <w:top w:val="none" w:sz="0" w:space="0" w:color="auto"/>
        <w:left w:val="none" w:sz="0" w:space="0" w:color="auto"/>
        <w:bottom w:val="none" w:sz="0" w:space="0" w:color="auto"/>
        <w:right w:val="none" w:sz="0" w:space="0" w:color="auto"/>
      </w:divBdr>
    </w:div>
    <w:div w:id="255985615">
      <w:bodyDiv w:val="1"/>
      <w:marLeft w:val="0"/>
      <w:marRight w:val="0"/>
      <w:marTop w:val="0"/>
      <w:marBottom w:val="0"/>
      <w:divBdr>
        <w:top w:val="none" w:sz="0" w:space="0" w:color="auto"/>
        <w:left w:val="none" w:sz="0" w:space="0" w:color="auto"/>
        <w:bottom w:val="none" w:sz="0" w:space="0" w:color="auto"/>
        <w:right w:val="none" w:sz="0" w:space="0" w:color="auto"/>
      </w:divBdr>
    </w:div>
    <w:div w:id="336739308">
      <w:bodyDiv w:val="1"/>
      <w:marLeft w:val="0"/>
      <w:marRight w:val="0"/>
      <w:marTop w:val="0"/>
      <w:marBottom w:val="0"/>
      <w:divBdr>
        <w:top w:val="none" w:sz="0" w:space="0" w:color="auto"/>
        <w:left w:val="none" w:sz="0" w:space="0" w:color="auto"/>
        <w:bottom w:val="none" w:sz="0" w:space="0" w:color="auto"/>
        <w:right w:val="none" w:sz="0" w:space="0" w:color="auto"/>
      </w:divBdr>
    </w:div>
    <w:div w:id="702053287">
      <w:bodyDiv w:val="1"/>
      <w:marLeft w:val="0"/>
      <w:marRight w:val="0"/>
      <w:marTop w:val="0"/>
      <w:marBottom w:val="0"/>
      <w:divBdr>
        <w:top w:val="none" w:sz="0" w:space="0" w:color="auto"/>
        <w:left w:val="none" w:sz="0" w:space="0" w:color="auto"/>
        <w:bottom w:val="none" w:sz="0" w:space="0" w:color="auto"/>
        <w:right w:val="none" w:sz="0" w:space="0" w:color="auto"/>
      </w:divBdr>
    </w:div>
    <w:div w:id="743573221">
      <w:bodyDiv w:val="1"/>
      <w:marLeft w:val="0"/>
      <w:marRight w:val="0"/>
      <w:marTop w:val="0"/>
      <w:marBottom w:val="0"/>
      <w:divBdr>
        <w:top w:val="none" w:sz="0" w:space="0" w:color="auto"/>
        <w:left w:val="none" w:sz="0" w:space="0" w:color="auto"/>
        <w:bottom w:val="none" w:sz="0" w:space="0" w:color="auto"/>
        <w:right w:val="none" w:sz="0" w:space="0" w:color="auto"/>
      </w:divBdr>
    </w:div>
    <w:div w:id="896890939">
      <w:bodyDiv w:val="1"/>
      <w:marLeft w:val="0"/>
      <w:marRight w:val="0"/>
      <w:marTop w:val="0"/>
      <w:marBottom w:val="0"/>
      <w:divBdr>
        <w:top w:val="none" w:sz="0" w:space="0" w:color="auto"/>
        <w:left w:val="none" w:sz="0" w:space="0" w:color="auto"/>
        <w:bottom w:val="none" w:sz="0" w:space="0" w:color="auto"/>
        <w:right w:val="none" w:sz="0" w:space="0" w:color="auto"/>
      </w:divBdr>
    </w:div>
    <w:div w:id="942494937">
      <w:bodyDiv w:val="1"/>
      <w:marLeft w:val="0"/>
      <w:marRight w:val="0"/>
      <w:marTop w:val="0"/>
      <w:marBottom w:val="0"/>
      <w:divBdr>
        <w:top w:val="none" w:sz="0" w:space="0" w:color="auto"/>
        <w:left w:val="none" w:sz="0" w:space="0" w:color="auto"/>
        <w:bottom w:val="none" w:sz="0" w:space="0" w:color="auto"/>
        <w:right w:val="none" w:sz="0" w:space="0" w:color="auto"/>
      </w:divBdr>
    </w:div>
    <w:div w:id="1064833323">
      <w:bodyDiv w:val="1"/>
      <w:marLeft w:val="0"/>
      <w:marRight w:val="0"/>
      <w:marTop w:val="0"/>
      <w:marBottom w:val="0"/>
      <w:divBdr>
        <w:top w:val="none" w:sz="0" w:space="0" w:color="auto"/>
        <w:left w:val="none" w:sz="0" w:space="0" w:color="auto"/>
        <w:bottom w:val="none" w:sz="0" w:space="0" w:color="auto"/>
        <w:right w:val="none" w:sz="0" w:space="0" w:color="auto"/>
      </w:divBdr>
    </w:div>
    <w:div w:id="1246112455">
      <w:bodyDiv w:val="1"/>
      <w:marLeft w:val="0"/>
      <w:marRight w:val="0"/>
      <w:marTop w:val="0"/>
      <w:marBottom w:val="0"/>
      <w:divBdr>
        <w:top w:val="none" w:sz="0" w:space="0" w:color="auto"/>
        <w:left w:val="none" w:sz="0" w:space="0" w:color="auto"/>
        <w:bottom w:val="none" w:sz="0" w:space="0" w:color="auto"/>
        <w:right w:val="none" w:sz="0" w:space="0" w:color="auto"/>
      </w:divBdr>
    </w:div>
    <w:div w:id="1271400587">
      <w:bodyDiv w:val="1"/>
      <w:marLeft w:val="0"/>
      <w:marRight w:val="0"/>
      <w:marTop w:val="0"/>
      <w:marBottom w:val="0"/>
      <w:divBdr>
        <w:top w:val="none" w:sz="0" w:space="0" w:color="auto"/>
        <w:left w:val="none" w:sz="0" w:space="0" w:color="auto"/>
        <w:bottom w:val="none" w:sz="0" w:space="0" w:color="auto"/>
        <w:right w:val="none" w:sz="0" w:space="0" w:color="auto"/>
      </w:divBdr>
    </w:div>
    <w:div w:id="1314024494">
      <w:bodyDiv w:val="1"/>
      <w:marLeft w:val="0"/>
      <w:marRight w:val="0"/>
      <w:marTop w:val="0"/>
      <w:marBottom w:val="0"/>
      <w:divBdr>
        <w:top w:val="none" w:sz="0" w:space="0" w:color="auto"/>
        <w:left w:val="none" w:sz="0" w:space="0" w:color="auto"/>
        <w:bottom w:val="none" w:sz="0" w:space="0" w:color="auto"/>
        <w:right w:val="none" w:sz="0" w:space="0" w:color="auto"/>
      </w:divBdr>
    </w:div>
    <w:div w:id="1530141891">
      <w:bodyDiv w:val="1"/>
      <w:marLeft w:val="0"/>
      <w:marRight w:val="0"/>
      <w:marTop w:val="0"/>
      <w:marBottom w:val="0"/>
      <w:divBdr>
        <w:top w:val="none" w:sz="0" w:space="0" w:color="auto"/>
        <w:left w:val="none" w:sz="0" w:space="0" w:color="auto"/>
        <w:bottom w:val="none" w:sz="0" w:space="0" w:color="auto"/>
        <w:right w:val="none" w:sz="0" w:space="0" w:color="auto"/>
      </w:divBdr>
    </w:div>
    <w:div w:id="1555309442">
      <w:bodyDiv w:val="1"/>
      <w:marLeft w:val="0"/>
      <w:marRight w:val="0"/>
      <w:marTop w:val="0"/>
      <w:marBottom w:val="0"/>
      <w:divBdr>
        <w:top w:val="none" w:sz="0" w:space="0" w:color="auto"/>
        <w:left w:val="none" w:sz="0" w:space="0" w:color="auto"/>
        <w:bottom w:val="none" w:sz="0" w:space="0" w:color="auto"/>
        <w:right w:val="none" w:sz="0" w:space="0" w:color="auto"/>
      </w:divBdr>
    </w:div>
    <w:div w:id="1953781616">
      <w:bodyDiv w:val="1"/>
      <w:marLeft w:val="0"/>
      <w:marRight w:val="0"/>
      <w:marTop w:val="0"/>
      <w:marBottom w:val="0"/>
      <w:divBdr>
        <w:top w:val="none" w:sz="0" w:space="0" w:color="auto"/>
        <w:left w:val="none" w:sz="0" w:space="0" w:color="auto"/>
        <w:bottom w:val="none" w:sz="0" w:space="0" w:color="auto"/>
        <w:right w:val="none" w:sz="0" w:space="0" w:color="auto"/>
      </w:divBdr>
    </w:div>
    <w:div w:id="2089493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4.xml"/><Relationship Id="rId18" Type="http://schemas.openxmlformats.org/officeDocument/2006/relationships/footer" Target="footer8.xml"/><Relationship Id="rId3" Type="http://schemas.openxmlformats.org/officeDocument/2006/relationships/styles" Target="styles.xml"/><Relationship Id="rId21" Type="http://schemas.openxmlformats.org/officeDocument/2006/relationships/fontTable" Target="fontTable.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hyperlink" Target="https://www.courts.ca.gov/documents/JBCM-Post-Contract-Certification-Form.docx" TargetMode="External"/><Relationship Id="rId2" Type="http://schemas.openxmlformats.org/officeDocument/2006/relationships/numbering" Target="numbering.xml"/><Relationship Id="rId16" Type="http://schemas.openxmlformats.org/officeDocument/2006/relationships/footer" Target="footer7.xml"/><Relationship Id="rId20" Type="http://schemas.openxmlformats.org/officeDocument/2006/relationships/footer" Target="footer10.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6.xml"/><Relationship Id="rId10" Type="http://schemas.openxmlformats.org/officeDocument/2006/relationships/footer" Target="footer2.xml"/><Relationship Id="rId19" Type="http://schemas.openxmlformats.org/officeDocument/2006/relationships/footer" Target="footer9.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footer" Target="footer5.xml"/><Relationship Id="rId22" Type="http://schemas.openxmlformats.org/officeDocument/2006/relationships/theme" Target="theme/theme1.xml"/></Relationships>
</file>

<file path=word/theme/theme1.xml><?xml version="1.0" encoding="utf-8"?>
<a:theme xmlns:a="http://schemas.openxmlformats.org/drawingml/2006/main" name="AOC Font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Classic">
      <a:majorFont>
        <a:latin typeface="Arial"/>
        <a:ea typeface=""/>
        <a:cs typeface=""/>
        <a:font script="Jpan" typeface="ＭＳ Ｐゴシック"/>
        <a:font script="Hang" typeface="돋움"/>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ajorFont>
      <a:minorFont>
        <a:latin typeface="Times New Roman"/>
        <a:ea typeface=""/>
        <a:cs typeface=""/>
        <a:font script="Jpan" typeface="ＭＳ Ｐ明朝"/>
        <a:font script="Hang" typeface="바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FAA0FB-719F-4963-9F83-38EA665B4BF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19</Pages>
  <Words>9706</Words>
  <Characters>55327</Characters>
  <Application>Microsoft Office Word</Application>
  <DocSecurity>0</DocSecurity>
  <Lines>461</Lines>
  <Paragraphs>129</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64904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2023-02-02T21:10:00Z</dcterms:created>
  <dcterms:modified xsi:type="dcterms:W3CDTF">2025-08-08T16:40:00Z</dcterms:modified>
</cp:coreProperties>
</file>